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0A0" w:rsidDel="003A4CCD" w:rsidRDefault="001335FF">
      <w:pPr>
        <w:jc w:val="center"/>
        <w:rPr>
          <w:del w:id="0" w:author="hp" w:date="2019-09-11T14:46:00Z"/>
          <w:rFonts w:ascii="宋体" w:eastAsia="宋体" w:hAnsi="宋体"/>
          <w:b/>
          <w:sz w:val="28"/>
          <w:szCs w:val="28"/>
        </w:rPr>
      </w:pPr>
      <w:bookmarkStart w:id="1" w:name="_GoBack"/>
      <w:bookmarkEnd w:id="1"/>
      <w:r>
        <w:rPr>
          <w:rFonts w:ascii="宋体" w:eastAsia="宋体" w:hAnsi="宋体" w:hint="eastAsia"/>
          <w:b/>
          <w:sz w:val="28"/>
          <w:szCs w:val="28"/>
        </w:rPr>
        <w:t>辽宁大学</w:t>
      </w:r>
      <w:r>
        <w:rPr>
          <w:rFonts w:ascii="宋体" w:eastAsia="宋体" w:hAnsi="宋体" w:hint="eastAsia"/>
          <w:b/>
          <w:sz w:val="28"/>
          <w:szCs w:val="28"/>
        </w:rPr>
        <w:t>2020</w:t>
      </w:r>
      <w:r>
        <w:rPr>
          <w:rFonts w:ascii="宋体" w:eastAsia="宋体" w:hAnsi="宋体" w:hint="eastAsia"/>
          <w:b/>
          <w:sz w:val="28"/>
          <w:szCs w:val="28"/>
        </w:rPr>
        <w:t>年全国硕士研究生招生考试初试自命题科目考试大</w:t>
      </w:r>
      <w:r>
        <w:rPr>
          <w:rFonts w:ascii="宋体" w:eastAsia="宋体" w:hAnsi="宋体" w:hint="eastAsia"/>
          <w:b/>
          <w:sz w:val="28"/>
          <w:szCs w:val="28"/>
        </w:rPr>
        <w:t>纲</w:t>
      </w:r>
    </w:p>
    <w:p w:rsidR="006810A0" w:rsidRDefault="006810A0">
      <w:pPr>
        <w:jc w:val="center"/>
        <w:rPr>
          <w:rFonts w:ascii="宋体" w:eastAsia="宋体" w:hAnsi="宋体"/>
          <w:b/>
          <w:sz w:val="28"/>
          <w:szCs w:val="28"/>
        </w:rPr>
      </w:pPr>
    </w:p>
    <w:p w:rsidR="006810A0" w:rsidRDefault="001335FF">
      <w:pPr>
        <w:rPr>
          <w:sz w:val="28"/>
          <w:szCs w:val="28"/>
        </w:rPr>
      </w:pPr>
      <w:r>
        <w:rPr>
          <w:rFonts w:hint="eastAsia"/>
          <w:sz w:val="28"/>
          <w:szCs w:val="28"/>
        </w:rPr>
        <w:t>科目代码：</w:t>
      </w:r>
      <w:r>
        <w:rPr>
          <w:rFonts w:hint="eastAsia"/>
          <w:sz w:val="28"/>
          <w:szCs w:val="28"/>
        </w:rPr>
        <w:t xml:space="preserve">632                      </w:t>
      </w:r>
      <w:r>
        <w:rPr>
          <w:rFonts w:hint="eastAsia"/>
          <w:sz w:val="28"/>
          <w:szCs w:val="28"/>
        </w:rPr>
        <w:t>科目名称：药学综合知识</w:t>
      </w:r>
    </w:p>
    <w:p w:rsidR="006810A0" w:rsidRDefault="001335FF">
      <w:pPr>
        <w:rPr>
          <w:rFonts w:hint="eastAsia"/>
          <w:sz w:val="28"/>
          <w:szCs w:val="28"/>
        </w:rPr>
      </w:pPr>
      <w:r>
        <w:rPr>
          <w:rFonts w:hint="eastAsia"/>
          <w:sz w:val="28"/>
          <w:szCs w:val="28"/>
        </w:rPr>
        <w:t>满分：</w:t>
      </w:r>
      <w:r>
        <w:rPr>
          <w:rFonts w:hint="eastAsia"/>
          <w:sz w:val="28"/>
          <w:szCs w:val="28"/>
        </w:rPr>
        <w:t xml:space="preserve">300 </w:t>
      </w:r>
      <w:r>
        <w:rPr>
          <w:rFonts w:hint="eastAsia"/>
          <w:sz w:val="28"/>
          <w:szCs w:val="28"/>
        </w:rPr>
        <w:t>分</w:t>
      </w:r>
    </w:p>
    <w:p w:rsidR="00ED7B44" w:rsidRDefault="00ED7B44">
      <w:pPr>
        <w:rPr>
          <w:rFonts w:ascii="宋体" w:eastAsia="宋体" w:hAnsi="宋体"/>
          <w:sz w:val="28"/>
          <w:szCs w:val="28"/>
        </w:rPr>
      </w:pPr>
    </w:p>
    <w:p w:rsidR="006810A0" w:rsidRDefault="001335FF">
      <w:pPr>
        <w:spacing w:line="400" w:lineRule="exact"/>
        <w:rPr>
          <w:rFonts w:ascii="宋体" w:hAnsi="宋体" w:cs="宋体"/>
          <w:b/>
          <w:bCs/>
          <w:sz w:val="24"/>
          <w:szCs w:val="28"/>
        </w:rPr>
      </w:pPr>
      <w:r>
        <w:rPr>
          <w:rFonts w:ascii="宋体" w:hAnsi="宋体" w:cs="宋体" w:hint="eastAsia"/>
          <w:b/>
          <w:bCs/>
          <w:sz w:val="24"/>
          <w:szCs w:val="28"/>
        </w:rPr>
        <w:t>一、考试目的</w:t>
      </w:r>
    </w:p>
    <w:p w:rsidR="006810A0" w:rsidRDefault="001335FF">
      <w:pPr>
        <w:spacing w:line="400" w:lineRule="exact"/>
        <w:ind w:firstLineChars="200" w:firstLine="420"/>
        <w:rPr>
          <w:rFonts w:ascii="宋体" w:hAnsi="宋体" w:cs="宋体"/>
        </w:rPr>
      </w:pPr>
      <w:r>
        <w:rPr>
          <w:rFonts w:ascii="宋体" w:hAnsi="宋体" w:cs="宋体" w:hint="eastAsia"/>
        </w:rPr>
        <w:t>有机化学和人体解剖生理学是从事药学研究的基础，考察考生是否掌握了基本的有机化学、人体解剖生理学概念、知识，能否适应将来的硕士学习及科研需要。</w:t>
      </w:r>
    </w:p>
    <w:p w:rsidR="006810A0" w:rsidRDefault="001335FF">
      <w:pPr>
        <w:spacing w:line="400" w:lineRule="exact"/>
        <w:rPr>
          <w:rFonts w:ascii="宋体" w:hAnsi="宋体" w:cs="宋体"/>
          <w:b/>
          <w:bCs/>
          <w:sz w:val="24"/>
          <w:szCs w:val="28"/>
        </w:rPr>
      </w:pPr>
      <w:r>
        <w:rPr>
          <w:rFonts w:ascii="宋体" w:hAnsi="宋体" w:cs="宋体" w:hint="eastAsia"/>
          <w:b/>
          <w:bCs/>
          <w:sz w:val="24"/>
          <w:szCs w:val="28"/>
        </w:rPr>
        <w:t>二</w:t>
      </w:r>
      <w:r>
        <w:rPr>
          <w:rFonts w:ascii="宋体" w:hAnsi="宋体" w:cs="宋体" w:hint="eastAsia"/>
          <w:b/>
          <w:bCs/>
          <w:sz w:val="24"/>
          <w:szCs w:val="28"/>
        </w:rPr>
        <w:t>、考试基本要求</w:t>
      </w:r>
    </w:p>
    <w:p w:rsidR="006810A0" w:rsidRDefault="001335FF">
      <w:pPr>
        <w:spacing w:line="400" w:lineRule="exact"/>
        <w:rPr>
          <w:rFonts w:ascii="宋体" w:hAnsi="宋体" w:cs="宋体"/>
          <w:b/>
          <w:bCs/>
        </w:rPr>
      </w:pPr>
      <w:bookmarkStart w:id="2" w:name="OLE_LINK1"/>
      <w:r>
        <w:rPr>
          <w:rFonts w:ascii="宋体" w:hAnsi="宋体" w:cs="宋体" w:hint="eastAsia"/>
          <w:b/>
          <w:bCs/>
        </w:rPr>
        <w:t>（一）有机化学方面：</w:t>
      </w:r>
    </w:p>
    <w:bookmarkEnd w:id="2"/>
    <w:p w:rsidR="006810A0" w:rsidRDefault="001335FF">
      <w:pPr>
        <w:spacing w:line="400" w:lineRule="exact"/>
        <w:rPr>
          <w:rFonts w:ascii="宋体" w:hAnsi="宋体" w:cs="宋体"/>
        </w:rPr>
      </w:pPr>
      <w:r>
        <w:rPr>
          <w:rFonts w:ascii="宋体" w:hAnsi="宋体" w:cs="宋体" w:hint="eastAsia"/>
        </w:rPr>
        <w:t>1</w:t>
      </w:r>
      <w:r>
        <w:rPr>
          <w:rFonts w:ascii="宋体" w:hAnsi="宋体" w:cs="宋体" w:hint="eastAsia"/>
        </w:rPr>
        <w:t>、掌握各类有机化合物的命名法、同分异构、化合物结构及性质、化合物重要合成方法以及它们之间的相互关系。</w:t>
      </w:r>
    </w:p>
    <w:p w:rsidR="006810A0" w:rsidRDefault="001335FF">
      <w:pPr>
        <w:spacing w:line="400" w:lineRule="exact"/>
        <w:rPr>
          <w:rFonts w:ascii="宋体" w:hAnsi="宋体" w:cs="宋体"/>
        </w:rPr>
      </w:pPr>
      <w:r>
        <w:rPr>
          <w:rFonts w:ascii="宋体" w:hAnsi="宋体" w:cs="宋体" w:hint="eastAsia"/>
        </w:rPr>
        <w:t>2</w:t>
      </w:r>
      <w:r>
        <w:rPr>
          <w:rFonts w:ascii="宋体" w:hAnsi="宋体" w:cs="宋体" w:hint="eastAsia"/>
        </w:rPr>
        <w:t>、应用价键理论的基本概念，理解有机化合物的结构；应用分子轨道理论的基本概念解释乙烯、丁二烯、苯及类似物的结构。</w:t>
      </w:r>
    </w:p>
    <w:p w:rsidR="006810A0" w:rsidRDefault="001335FF">
      <w:pPr>
        <w:spacing w:line="400" w:lineRule="exact"/>
        <w:rPr>
          <w:rFonts w:ascii="宋体" w:hAnsi="宋体" w:cs="宋体"/>
        </w:rPr>
      </w:pPr>
      <w:r>
        <w:rPr>
          <w:rFonts w:ascii="宋体" w:hAnsi="宋体" w:cs="宋体" w:hint="eastAsia"/>
        </w:rPr>
        <w:t>3</w:t>
      </w:r>
      <w:r>
        <w:rPr>
          <w:rFonts w:ascii="宋体" w:hAnsi="宋体" w:cs="宋体" w:hint="eastAsia"/>
        </w:rPr>
        <w:t>、掌握诱导效应和共轭效应，并能运用和理解有机物结构和性质的关系。</w:t>
      </w:r>
    </w:p>
    <w:p w:rsidR="006810A0" w:rsidRDefault="001335FF">
      <w:pPr>
        <w:spacing w:line="400" w:lineRule="exact"/>
        <w:rPr>
          <w:rFonts w:ascii="宋体" w:hAnsi="宋体" w:cs="宋体"/>
        </w:rPr>
      </w:pPr>
      <w:r>
        <w:rPr>
          <w:rFonts w:ascii="宋体" w:hAnsi="宋体" w:cs="宋体" w:hint="eastAsia"/>
        </w:rPr>
        <w:t>4</w:t>
      </w:r>
      <w:r>
        <w:rPr>
          <w:rFonts w:ascii="宋体" w:hAnsi="宋体" w:cs="宋体" w:hint="eastAsia"/>
        </w:rPr>
        <w:t>、了解过渡态理论，初步掌握碳正离子、碳负离子、碳游离基等活性中间体及其在有机反应中的应用。</w:t>
      </w:r>
    </w:p>
    <w:p w:rsidR="006810A0" w:rsidRDefault="001335FF">
      <w:pPr>
        <w:spacing w:line="400" w:lineRule="exact"/>
        <w:rPr>
          <w:rFonts w:ascii="宋体" w:hAnsi="宋体" w:cs="宋体"/>
        </w:rPr>
      </w:pPr>
      <w:r>
        <w:rPr>
          <w:rFonts w:ascii="宋体" w:hAnsi="宋体" w:cs="宋体" w:hint="eastAsia"/>
        </w:rPr>
        <w:t>5</w:t>
      </w:r>
      <w:r>
        <w:rPr>
          <w:rFonts w:ascii="宋体" w:hAnsi="宋体" w:cs="宋体" w:hint="eastAsia"/>
        </w:rPr>
        <w:t>、掌握亲核取代、亲电取代、亲核加成、亲电加成、消去反应、游离基反应和缺电子重排反应的历程。并能初步运用来解释相应的化学反应和合成上</w:t>
      </w:r>
      <w:r>
        <w:rPr>
          <w:rFonts w:ascii="宋体" w:hAnsi="宋体" w:cs="宋体" w:hint="eastAsia"/>
        </w:rPr>
        <w:t>的应用。</w:t>
      </w:r>
    </w:p>
    <w:p w:rsidR="006810A0" w:rsidRDefault="001335FF">
      <w:pPr>
        <w:spacing w:line="400" w:lineRule="exact"/>
        <w:rPr>
          <w:rFonts w:ascii="宋体" w:hAnsi="宋体" w:cs="宋体"/>
        </w:rPr>
      </w:pPr>
      <w:r>
        <w:rPr>
          <w:rFonts w:ascii="宋体" w:hAnsi="宋体" w:cs="宋体" w:hint="eastAsia"/>
        </w:rPr>
        <w:t>6</w:t>
      </w:r>
      <w:r>
        <w:rPr>
          <w:rFonts w:ascii="宋体" w:hAnsi="宋体" w:cs="宋体" w:hint="eastAsia"/>
        </w:rPr>
        <w:t>、掌握常见有机金属化合物（锂、镁、锌）的重要反应。</w:t>
      </w:r>
    </w:p>
    <w:p w:rsidR="006810A0" w:rsidRDefault="001335FF">
      <w:pPr>
        <w:spacing w:line="400" w:lineRule="exact"/>
        <w:rPr>
          <w:rFonts w:ascii="宋体" w:hAnsi="宋体" w:cs="宋体"/>
        </w:rPr>
      </w:pPr>
      <w:r>
        <w:rPr>
          <w:rFonts w:ascii="宋体" w:hAnsi="宋体" w:cs="宋体" w:hint="eastAsia"/>
        </w:rPr>
        <w:t>7</w:t>
      </w:r>
      <w:r>
        <w:rPr>
          <w:rFonts w:ascii="宋体" w:hAnsi="宋体" w:cs="宋体" w:hint="eastAsia"/>
        </w:rPr>
        <w:t>、掌握立体化学的基本知识、基本理论。化合物手性的判断。</w:t>
      </w:r>
    </w:p>
    <w:p w:rsidR="006810A0" w:rsidRDefault="001335FF">
      <w:pPr>
        <w:spacing w:line="400" w:lineRule="exact"/>
        <w:rPr>
          <w:rFonts w:ascii="宋体" w:hAnsi="宋体" w:cs="宋体"/>
        </w:rPr>
      </w:pPr>
      <w:r>
        <w:rPr>
          <w:rFonts w:ascii="宋体" w:hAnsi="宋体" w:cs="宋体" w:hint="eastAsia"/>
        </w:rPr>
        <w:t>8</w:t>
      </w:r>
      <w:r>
        <w:rPr>
          <w:rFonts w:ascii="宋体" w:hAnsi="宋体" w:cs="宋体" w:hint="eastAsia"/>
        </w:rPr>
        <w:t>、理解测定结构的红外光谱、核磁共振谱的方法，并能解析简单的谱图。</w:t>
      </w:r>
    </w:p>
    <w:p w:rsidR="006810A0" w:rsidRDefault="001335FF">
      <w:pPr>
        <w:spacing w:line="400" w:lineRule="exact"/>
        <w:rPr>
          <w:rFonts w:ascii="宋体" w:hAnsi="宋体" w:cs="宋体"/>
        </w:rPr>
      </w:pPr>
      <w:r>
        <w:rPr>
          <w:rFonts w:ascii="宋体" w:hAnsi="宋体" w:cs="宋体" w:hint="eastAsia"/>
        </w:rPr>
        <w:t>9</w:t>
      </w:r>
      <w:r>
        <w:rPr>
          <w:rFonts w:ascii="宋体" w:hAnsi="宋体" w:cs="宋体" w:hint="eastAsia"/>
        </w:rPr>
        <w:t>、掌握各类重要有机化合物的来源、工业制法及其主要用途。了解碳水化合物、蛋白质主要生物碱等天然产物的结构、性质和用途。</w:t>
      </w:r>
    </w:p>
    <w:p w:rsidR="006810A0" w:rsidRDefault="001335FF">
      <w:pPr>
        <w:spacing w:line="400" w:lineRule="exact"/>
        <w:rPr>
          <w:rFonts w:ascii="宋体" w:hAnsi="宋体" w:cs="宋体"/>
        </w:rPr>
      </w:pPr>
      <w:r>
        <w:rPr>
          <w:rFonts w:ascii="宋体" w:hAnsi="宋体" w:cs="宋体" w:hint="eastAsia"/>
        </w:rPr>
        <w:t>10</w:t>
      </w:r>
      <w:r>
        <w:rPr>
          <w:rFonts w:ascii="宋体" w:hAnsi="宋体" w:cs="宋体" w:hint="eastAsia"/>
        </w:rPr>
        <w:t>、掌握各类重要有机人名反应及反应历程。</w:t>
      </w:r>
    </w:p>
    <w:p w:rsidR="006810A0" w:rsidRDefault="001335FF">
      <w:pPr>
        <w:spacing w:line="400" w:lineRule="exact"/>
        <w:rPr>
          <w:rFonts w:ascii="宋体" w:hAnsi="宋体" w:cs="宋体"/>
        </w:rPr>
      </w:pPr>
      <w:r>
        <w:rPr>
          <w:rFonts w:ascii="宋体" w:hAnsi="宋体" w:cs="宋体" w:hint="eastAsia"/>
        </w:rPr>
        <w:t>11</w:t>
      </w:r>
      <w:r>
        <w:rPr>
          <w:rFonts w:ascii="宋体" w:hAnsi="宋体" w:cs="宋体" w:hint="eastAsia"/>
        </w:rPr>
        <w:t>、掌握有机化学实验的基本技能和原理。</w:t>
      </w:r>
    </w:p>
    <w:p w:rsidR="006810A0" w:rsidRDefault="001335FF">
      <w:pPr>
        <w:spacing w:line="400" w:lineRule="exact"/>
        <w:rPr>
          <w:rFonts w:ascii="宋体" w:hAnsi="宋体" w:cs="宋体"/>
        </w:rPr>
      </w:pPr>
      <w:r>
        <w:rPr>
          <w:rFonts w:ascii="宋体" w:hAnsi="宋体" w:cs="宋体" w:hint="eastAsia"/>
        </w:rPr>
        <w:t>12</w:t>
      </w:r>
      <w:r>
        <w:rPr>
          <w:rFonts w:ascii="宋体" w:hAnsi="宋体" w:cs="宋体" w:hint="eastAsia"/>
        </w:rPr>
        <w:t>、综合运用有机化学基本知识，设计目标化合物的合成路线；推测有机化合物的结构及不同类型化合物的分离与鉴别。</w:t>
      </w:r>
    </w:p>
    <w:p w:rsidR="006810A0" w:rsidRDefault="001335FF">
      <w:pPr>
        <w:spacing w:line="360" w:lineRule="auto"/>
        <w:rPr>
          <w:rFonts w:ascii="宋体" w:hAnsi="宋体" w:cs="宋体"/>
          <w:b/>
          <w:bCs/>
        </w:rPr>
      </w:pPr>
      <w:bookmarkStart w:id="3" w:name="OLE_LINK2"/>
      <w:r>
        <w:rPr>
          <w:rFonts w:ascii="宋体" w:hAnsi="宋体" w:cs="宋体" w:hint="eastAsia"/>
          <w:b/>
          <w:bCs/>
        </w:rPr>
        <w:t>（二）人体解剖生理学方面：</w:t>
      </w:r>
    </w:p>
    <w:bookmarkEnd w:id="3"/>
    <w:p w:rsidR="006810A0" w:rsidRDefault="001335FF">
      <w:pPr>
        <w:spacing w:line="400" w:lineRule="exact"/>
        <w:rPr>
          <w:rFonts w:ascii="宋体" w:hAnsi="宋体" w:cs="宋体"/>
        </w:rPr>
      </w:pPr>
      <w:r>
        <w:rPr>
          <w:rFonts w:ascii="宋体" w:hAnsi="宋体" w:cs="宋体" w:hint="eastAsia"/>
        </w:rPr>
        <w:t>1</w:t>
      </w:r>
      <w:r>
        <w:rPr>
          <w:rFonts w:ascii="宋体" w:hAnsi="宋体" w:cs="宋体" w:hint="eastAsia"/>
        </w:rPr>
        <w:t>、</w:t>
      </w:r>
      <w:bookmarkStart w:id="4" w:name="OLE_LINK3"/>
      <w:r>
        <w:rPr>
          <w:rFonts w:ascii="宋体" w:hAnsi="宋体" w:cs="宋体" w:hint="eastAsia"/>
        </w:rPr>
        <w:t>掌握</w:t>
      </w:r>
      <w:bookmarkEnd w:id="4"/>
      <w:r>
        <w:rPr>
          <w:rFonts w:ascii="宋体" w:hAnsi="宋体" w:cs="宋体" w:hint="eastAsia"/>
        </w:rPr>
        <w:t>人体解剖生理学的基本概念、基本知识。</w:t>
      </w:r>
    </w:p>
    <w:p w:rsidR="006810A0" w:rsidRDefault="001335FF">
      <w:pPr>
        <w:spacing w:line="400" w:lineRule="exact"/>
        <w:rPr>
          <w:rFonts w:ascii="宋体" w:hAnsi="宋体" w:cs="宋体"/>
        </w:rPr>
      </w:pPr>
      <w:r>
        <w:rPr>
          <w:rFonts w:ascii="宋体" w:hAnsi="宋体" w:cs="宋体" w:hint="eastAsia"/>
        </w:rPr>
        <w:t>2</w:t>
      </w:r>
      <w:r>
        <w:rPr>
          <w:rFonts w:ascii="宋体" w:hAnsi="宋体" w:cs="宋体" w:hint="eastAsia"/>
        </w:rPr>
        <w:t>、掌握人体细胞、组织的基本组成和细胞的基本功能。</w:t>
      </w:r>
    </w:p>
    <w:p w:rsidR="006810A0" w:rsidRDefault="001335FF">
      <w:pPr>
        <w:spacing w:line="400" w:lineRule="exact"/>
        <w:rPr>
          <w:rFonts w:ascii="宋体" w:hAnsi="宋体" w:cs="宋体"/>
        </w:rPr>
      </w:pPr>
      <w:r>
        <w:rPr>
          <w:rFonts w:ascii="宋体" w:hAnsi="宋体" w:cs="宋体" w:hint="eastAsia"/>
        </w:rPr>
        <w:lastRenderedPageBreak/>
        <w:t>3</w:t>
      </w:r>
      <w:r>
        <w:rPr>
          <w:rFonts w:ascii="宋体" w:hAnsi="宋体" w:cs="宋体" w:hint="eastAsia"/>
        </w:rPr>
        <w:t>、掌握人体各个系统的基本结构，能用文字及通过绘图表示之。</w:t>
      </w:r>
    </w:p>
    <w:p w:rsidR="006810A0" w:rsidRDefault="001335FF">
      <w:pPr>
        <w:spacing w:line="400" w:lineRule="exact"/>
        <w:rPr>
          <w:rFonts w:ascii="宋体" w:hAnsi="宋体" w:cs="宋体"/>
        </w:rPr>
      </w:pPr>
      <w:r>
        <w:rPr>
          <w:rFonts w:ascii="宋体" w:hAnsi="宋体" w:cs="宋体" w:hint="eastAsia"/>
        </w:rPr>
        <w:t>4</w:t>
      </w:r>
      <w:r>
        <w:rPr>
          <w:rFonts w:ascii="宋体" w:hAnsi="宋体" w:cs="宋体" w:hint="eastAsia"/>
        </w:rPr>
        <w:t>、掌握各个系统的基本功能，能用文字及通过绘图表示之。</w:t>
      </w:r>
    </w:p>
    <w:p w:rsidR="006810A0" w:rsidRDefault="001335FF">
      <w:pPr>
        <w:spacing w:line="400" w:lineRule="exact"/>
        <w:rPr>
          <w:rFonts w:ascii="宋体" w:hAnsi="宋体" w:cs="宋体"/>
        </w:rPr>
      </w:pPr>
      <w:r>
        <w:rPr>
          <w:rFonts w:ascii="宋体" w:hAnsi="宋体" w:cs="宋体" w:hint="eastAsia"/>
        </w:rPr>
        <w:t>5</w:t>
      </w:r>
      <w:r>
        <w:rPr>
          <w:rFonts w:ascii="宋体" w:hAnsi="宋体" w:cs="宋体" w:hint="eastAsia"/>
        </w:rPr>
        <w:t>、掌握各个系统行使基本功能的原理，能用文字及通过绘图表示之。</w:t>
      </w:r>
    </w:p>
    <w:p w:rsidR="006810A0" w:rsidRDefault="001335FF">
      <w:pPr>
        <w:spacing w:line="400" w:lineRule="exact"/>
        <w:rPr>
          <w:rFonts w:ascii="宋体" w:hAnsi="宋体" w:cs="宋体"/>
        </w:rPr>
      </w:pPr>
      <w:r>
        <w:rPr>
          <w:rFonts w:ascii="宋体" w:hAnsi="宋体" w:cs="宋体" w:hint="eastAsia"/>
        </w:rPr>
        <w:t>6</w:t>
      </w:r>
      <w:r>
        <w:rPr>
          <w:rFonts w:ascii="宋体" w:hAnsi="宋体" w:cs="宋体" w:hint="eastAsia"/>
        </w:rPr>
        <w:t>、掌握各个系统的结构、功能与身体健康、疾病发生之间的关系。</w:t>
      </w:r>
    </w:p>
    <w:p w:rsidR="006810A0" w:rsidRDefault="001335FF">
      <w:pPr>
        <w:spacing w:line="400" w:lineRule="exact"/>
        <w:rPr>
          <w:rFonts w:ascii="宋体" w:hAnsi="宋体" w:cs="宋体"/>
        </w:rPr>
      </w:pPr>
      <w:r>
        <w:rPr>
          <w:rFonts w:ascii="宋体" w:hAnsi="宋体" w:cs="宋体" w:hint="eastAsia"/>
        </w:rPr>
        <w:t>7</w:t>
      </w:r>
      <w:r>
        <w:rPr>
          <w:rFonts w:ascii="宋体" w:hAnsi="宋体" w:cs="宋体" w:hint="eastAsia"/>
        </w:rPr>
        <w:t>、掌握各个系统的结构、功能与药物发挥功能及制药发生之间的关系。。</w:t>
      </w:r>
    </w:p>
    <w:p w:rsidR="006810A0" w:rsidRDefault="001335FF">
      <w:pPr>
        <w:spacing w:line="400" w:lineRule="exact"/>
        <w:rPr>
          <w:rFonts w:ascii="宋体" w:hAnsi="宋体" w:cs="宋体"/>
        </w:rPr>
      </w:pPr>
      <w:r>
        <w:rPr>
          <w:rFonts w:ascii="宋体" w:hAnsi="宋体" w:cs="宋体" w:hint="eastAsia"/>
        </w:rPr>
        <w:t>8</w:t>
      </w:r>
      <w:r>
        <w:rPr>
          <w:rFonts w:ascii="宋体" w:hAnsi="宋体" w:cs="宋体" w:hint="eastAsia"/>
        </w:rPr>
        <w:t>、初步具备将人体解剖生理学知识用于药物研发的能力。</w:t>
      </w:r>
    </w:p>
    <w:p w:rsidR="006810A0" w:rsidRDefault="001335FF">
      <w:pPr>
        <w:spacing w:line="360" w:lineRule="auto"/>
        <w:rPr>
          <w:rFonts w:ascii="宋体" w:hAnsi="宋体" w:cs="宋体"/>
          <w:b/>
          <w:bCs/>
          <w:sz w:val="24"/>
          <w:szCs w:val="28"/>
        </w:rPr>
      </w:pPr>
      <w:r>
        <w:rPr>
          <w:rFonts w:ascii="宋体" w:hAnsi="宋体" w:cs="宋体" w:hint="eastAsia"/>
          <w:b/>
          <w:bCs/>
          <w:sz w:val="24"/>
          <w:szCs w:val="28"/>
        </w:rPr>
        <w:t>三</w:t>
      </w:r>
      <w:r>
        <w:rPr>
          <w:rFonts w:ascii="宋体" w:hAnsi="宋体" w:cs="宋体" w:hint="eastAsia"/>
          <w:b/>
          <w:bCs/>
          <w:sz w:val="24"/>
          <w:szCs w:val="28"/>
        </w:rPr>
        <w:t>、考试知识点基本要求</w:t>
      </w:r>
    </w:p>
    <w:p w:rsidR="006810A0" w:rsidRDefault="001335FF">
      <w:pPr>
        <w:spacing w:line="360" w:lineRule="auto"/>
        <w:rPr>
          <w:rFonts w:ascii="宋体" w:hAnsi="宋体" w:cs="宋体"/>
          <w:b/>
          <w:bCs/>
        </w:rPr>
      </w:pPr>
      <w:r>
        <w:rPr>
          <w:rFonts w:ascii="宋体" w:hAnsi="宋体" w:cs="宋体" w:hint="eastAsia"/>
          <w:b/>
          <w:bCs/>
        </w:rPr>
        <w:t>（一）有机化学方面：</w:t>
      </w:r>
    </w:p>
    <w:p w:rsidR="006810A0" w:rsidRDefault="001335FF">
      <w:pPr>
        <w:adjustRightInd w:val="0"/>
        <w:snapToGrid w:val="0"/>
        <w:spacing w:line="400" w:lineRule="exact"/>
        <w:rPr>
          <w:rFonts w:ascii="宋体" w:hAnsi="宋体" w:cs="宋体"/>
          <w:bCs/>
        </w:rPr>
      </w:pPr>
      <w:r>
        <w:rPr>
          <w:rFonts w:ascii="宋体" w:hAnsi="宋体" w:cs="宋体" w:hint="eastAsia"/>
          <w:bCs/>
        </w:rPr>
        <w:t>1</w:t>
      </w:r>
      <w:r>
        <w:rPr>
          <w:rFonts w:ascii="宋体" w:hAnsi="宋体" w:cs="宋体" w:hint="eastAsia"/>
          <w:bCs/>
        </w:rPr>
        <w:t>、烷烃</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w:t>
      </w:r>
      <w:r>
        <w:rPr>
          <w:rFonts w:ascii="宋体" w:hAnsi="宋体" w:cs="宋体" w:hint="eastAsia"/>
        </w:rPr>
        <w:t xml:space="preserve">  </w:t>
      </w:r>
      <w:r>
        <w:rPr>
          <w:rFonts w:ascii="宋体" w:hAnsi="宋体" w:cs="宋体" w:hint="eastAsia"/>
        </w:rPr>
        <w:t>掌握烷烃的同系列和构造异构，乙烷和丁烷的构象、优势构象、用</w:t>
      </w:r>
      <w:r>
        <w:rPr>
          <w:rFonts w:ascii="宋体" w:hAnsi="宋体" w:cs="宋体" w:hint="eastAsia"/>
        </w:rPr>
        <w:t>Newman</w:t>
      </w:r>
      <w:r>
        <w:rPr>
          <w:rFonts w:ascii="宋体" w:hAnsi="宋体" w:cs="宋体" w:hint="eastAsia"/>
        </w:rPr>
        <w:t>投影式表示构象；烷烃的系统命名法和普通命名法，正、异、新的概念，常见的烷基；烷烃的物理性质。熔点、沸点的变化规律；烷烃卤代反应及其历程，自由基的稳定性，过渡态和中间体的概念。熟悉反应过程中能量变化对反应速度和产物的影响。了解常见烷烃；烷烃的氧化反应和热裂反应。</w:t>
      </w:r>
    </w:p>
    <w:p w:rsidR="006810A0" w:rsidRDefault="001335FF">
      <w:pPr>
        <w:adjustRightInd w:val="0"/>
        <w:snapToGrid w:val="0"/>
        <w:spacing w:line="400" w:lineRule="exact"/>
        <w:rPr>
          <w:rFonts w:ascii="宋体" w:hAnsi="宋体" w:cs="宋体"/>
          <w:bCs/>
        </w:rPr>
      </w:pPr>
      <w:r>
        <w:rPr>
          <w:rFonts w:ascii="宋体" w:hAnsi="宋体" w:cs="宋体" w:hint="eastAsia"/>
          <w:bCs/>
        </w:rPr>
        <w:t>2</w:t>
      </w:r>
      <w:r>
        <w:rPr>
          <w:rFonts w:ascii="宋体" w:hAnsi="宋体" w:cs="宋体" w:hint="eastAsia"/>
          <w:bCs/>
        </w:rPr>
        <w:t>、脂环烃</w:t>
      </w:r>
      <w:r>
        <w:rPr>
          <w:rFonts w:ascii="宋体" w:hAnsi="宋体" w:cs="宋体" w:hint="eastAsia"/>
          <w:bCs/>
        </w:rPr>
        <w:t xml:space="preserve"> </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掌握环烷烃的命名方法，构造异构，构型异构；环丙烷的结构，小环烷烃的加成反应；环已烷及一取代和二取代环已烷的构象，</w:t>
      </w:r>
      <w:r>
        <w:rPr>
          <w:rFonts w:ascii="宋体" w:hAnsi="宋体" w:cs="宋体" w:hint="eastAsia"/>
        </w:rPr>
        <w:t>船式，椅式、平伏键和直立键的概念，取代环已烷的优势构象。熟悉十氢萘的构型和构象。了解：桥环、螺环烃和螺环分子中存在的对映异构；手性轴的概念。</w:t>
      </w:r>
    </w:p>
    <w:p w:rsidR="006810A0" w:rsidRDefault="001335FF">
      <w:pPr>
        <w:adjustRightInd w:val="0"/>
        <w:snapToGrid w:val="0"/>
        <w:spacing w:line="400" w:lineRule="exact"/>
        <w:rPr>
          <w:rFonts w:ascii="宋体" w:hAnsi="宋体" w:cs="宋体"/>
          <w:bCs/>
        </w:rPr>
      </w:pPr>
      <w:r>
        <w:rPr>
          <w:rFonts w:ascii="宋体" w:hAnsi="宋体" w:cs="宋体" w:hint="eastAsia"/>
          <w:bCs/>
        </w:rPr>
        <w:t>3</w:t>
      </w:r>
      <w:r>
        <w:rPr>
          <w:rFonts w:ascii="宋体" w:hAnsi="宋体" w:cs="宋体" w:hint="eastAsia"/>
          <w:bCs/>
        </w:rPr>
        <w:t>、立体化学</w:t>
      </w:r>
      <w:r>
        <w:rPr>
          <w:rFonts w:ascii="宋体" w:hAnsi="宋体" w:cs="宋体" w:hint="eastAsia"/>
          <w:bCs/>
        </w:rPr>
        <w:t xml:space="preserve"> </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w:t>
      </w:r>
      <w:r>
        <w:rPr>
          <w:rFonts w:ascii="宋体" w:hAnsi="宋体" w:cs="宋体" w:hint="eastAsia"/>
        </w:rPr>
        <w:t xml:space="preserve"> </w:t>
      </w:r>
      <w:r>
        <w:rPr>
          <w:rFonts w:ascii="宋体" w:hAnsi="宋体" w:cs="宋体" w:hint="eastAsia"/>
        </w:rPr>
        <w:t>掌握旋光度α、比旋光度［α］、手性分子，对映体、非对映体、内消旋体和外消旋体的概念；含一个手性碳的光学异构，手性分子的旋光性、手性分子的表示方法、费歇尔投影式；用</w:t>
      </w:r>
      <w:r>
        <w:rPr>
          <w:rFonts w:ascii="宋体" w:hAnsi="宋体" w:cs="宋体" w:hint="eastAsia"/>
        </w:rPr>
        <w:t>D</w:t>
      </w:r>
      <w:r>
        <w:rPr>
          <w:rFonts w:ascii="宋体" w:hAnsi="宋体" w:cs="宋体" w:hint="eastAsia"/>
        </w:rPr>
        <w:t>／</w:t>
      </w:r>
      <w:r>
        <w:rPr>
          <w:rFonts w:ascii="宋体" w:hAnsi="宋体" w:cs="宋体" w:hint="eastAsia"/>
        </w:rPr>
        <w:t>L</w:t>
      </w:r>
      <w:r>
        <w:rPr>
          <w:rFonts w:ascii="宋体" w:hAnsi="宋体" w:cs="宋体" w:hint="eastAsia"/>
        </w:rPr>
        <w:t>和</w:t>
      </w:r>
      <w:r>
        <w:rPr>
          <w:rFonts w:ascii="宋体" w:hAnsi="宋体" w:cs="宋体" w:hint="eastAsia"/>
        </w:rPr>
        <w:t>R</w:t>
      </w:r>
      <w:r>
        <w:rPr>
          <w:rFonts w:ascii="宋体" w:hAnsi="宋体" w:cs="宋体" w:hint="eastAsia"/>
        </w:rPr>
        <w:t>／</w:t>
      </w:r>
      <w:r>
        <w:rPr>
          <w:rFonts w:ascii="宋体" w:hAnsi="宋体" w:cs="宋体" w:hint="eastAsia"/>
        </w:rPr>
        <w:t>S</w:t>
      </w:r>
      <w:r>
        <w:rPr>
          <w:rFonts w:ascii="宋体" w:hAnsi="宋体" w:cs="宋体" w:hint="eastAsia"/>
        </w:rPr>
        <w:t>标示构型的次序规则。含二个手性碳的光学异构和构型的标示。熟悉绝对构型、相对构型、赤型、苏型和差向异构的概念。了解含更多个手性碳的光学异构，外消旋体拆分，烷烃卤代反应中手</w:t>
      </w:r>
      <w:r>
        <w:rPr>
          <w:rFonts w:ascii="宋体" w:hAnsi="宋体" w:cs="宋体" w:hint="eastAsia"/>
        </w:rPr>
        <w:t>性分子的立体化学。</w:t>
      </w:r>
    </w:p>
    <w:p w:rsidR="006810A0" w:rsidRDefault="001335FF">
      <w:pPr>
        <w:adjustRightInd w:val="0"/>
        <w:snapToGrid w:val="0"/>
        <w:spacing w:line="400" w:lineRule="exact"/>
        <w:rPr>
          <w:rFonts w:ascii="宋体" w:hAnsi="宋体" w:cs="宋体"/>
          <w:b/>
        </w:rPr>
      </w:pPr>
      <w:r>
        <w:rPr>
          <w:rFonts w:ascii="宋体" w:hAnsi="宋体" w:cs="宋体" w:hint="eastAsia"/>
          <w:bCs/>
        </w:rPr>
        <w:t>4</w:t>
      </w:r>
      <w:r>
        <w:rPr>
          <w:rFonts w:ascii="宋体" w:hAnsi="宋体" w:cs="宋体" w:hint="eastAsia"/>
          <w:bCs/>
        </w:rPr>
        <w:t>、卤代烃</w:t>
      </w:r>
      <w:r>
        <w:rPr>
          <w:rFonts w:ascii="宋体" w:hAnsi="宋体" w:cs="宋体" w:hint="eastAsia"/>
          <w:bCs/>
        </w:rPr>
        <w:t xml:space="preserve">  </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w:t>
      </w:r>
      <w:r>
        <w:rPr>
          <w:rFonts w:ascii="宋体" w:hAnsi="宋体" w:cs="宋体" w:hint="eastAsia"/>
        </w:rPr>
        <w:t xml:space="preserve"> </w:t>
      </w:r>
      <w:r>
        <w:rPr>
          <w:rFonts w:ascii="宋体" w:hAnsi="宋体" w:cs="宋体" w:hint="eastAsia"/>
        </w:rPr>
        <w:t>掌握卤代烷的分类和命名；卤代烷的亲核取代反应和消除反应；格氏试剂的生成和性质；卤代烷亲核取代反应的历程和卤代烷结构，亲核试剂，溶剂，离去基团对反应影响的一般规律。正碳离子的结构，稳定性和对反应活性的影响，不同卤素对反应活性的影响；消除反应的历程，消除反应的扎依采夫规律及其解释。了解卤代烷的结构和物理性质；多卤代烷的特性。</w:t>
      </w:r>
    </w:p>
    <w:p w:rsidR="006810A0" w:rsidRDefault="001335FF">
      <w:pPr>
        <w:adjustRightInd w:val="0"/>
        <w:snapToGrid w:val="0"/>
        <w:spacing w:line="400" w:lineRule="exact"/>
        <w:rPr>
          <w:rFonts w:ascii="宋体" w:hAnsi="宋体" w:cs="宋体"/>
          <w:bCs/>
        </w:rPr>
      </w:pPr>
      <w:r>
        <w:rPr>
          <w:rFonts w:ascii="宋体" w:hAnsi="宋体" w:cs="宋体" w:hint="eastAsia"/>
          <w:bCs/>
        </w:rPr>
        <w:t>5</w:t>
      </w:r>
      <w:r>
        <w:rPr>
          <w:rFonts w:ascii="宋体" w:hAnsi="宋体" w:cs="宋体" w:hint="eastAsia"/>
          <w:bCs/>
        </w:rPr>
        <w:t>、烯烃</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掌握烯烃的分子结构；</w:t>
      </w:r>
      <w:r>
        <w:rPr>
          <w:rFonts w:ascii="宋体" w:hAnsi="宋体" w:cs="宋体" w:hint="eastAsia"/>
        </w:rPr>
        <w:t>sp2</w:t>
      </w:r>
      <w:r>
        <w:rPr>
          <w:rFonts w:ascii="宋体" w:hAnsi="宋体" w:cs="宋体" w:hint="eastAsia"/>
        </w:rPr>
        <w:t>杂化，π键的形成及特性；烯烃的分子通式，顺反异构现象的产生及用顺反和</w:t>
      </w:r>
      <w:r>
        <w:rPr>
          <w:rFonts w:ascii="宋体" w:hAnsi="宋体" w:cs="宋体" w:hint="eastAsia"/>
        </w:rPr>
        <w:t>Z</w:t>
      </w:r>
      <w:r>
        <w:rPr>
          <w:rFonts w:ascii="宋体" w:hAnsi="宋体" w:cs="宋体" w:hint="eastAsia"/>
        </w:rPr>
        <w:t>／</w:t>
      </w:r>
      <w:r>
        <w:rPr>
          <w:rFonts w:ascii="宋体" w:hAnsi="宋体" w:cs="宋体" w:hint="eastAsia"/>
        </w:rPr>
        <w:t>E</w:t>
      </w:r>
      <w:r>
        <w:rPr>
          <w:rFonts w:ascii="宋体" w:hAnsi="宋体" w:cs="宋体" w:hint="eastAsia"/>
        </w:rPr>
        <w:t>标示顺反异构；烯烃的系</w:t>
      </w:r>
      <w:r>
        <w:rPr>
          <w:rFonts w:ascii="宋体" w:hAnsi="宋体" w:cs="宋体" w:hint="eastAsia"/>
        </w:rPr>
        <w:t>统命名；烯烃亲电加成反应（与</w:t>
      </w:r>
      <w:r>
        <w:rPr>
          <w:rFonts w:ascii="宋体" w:hAnsi="宋体" w:cs="宋体" w:hint="eastAsia"/>
        </w:rPr>
        <w:t>HX</w:t>
      </w:r>
      <w:r>
        <w:rPr>
          <w:rFonts w:ascii="宋体" w:hAnsi="宋体" w:cs="宋体" w:hint="eastAsia"/>
        </w:rPr>
        <w:t>、</w:t>
      </w:r>
      <w:r>
        <w:rPr>
          <w:rFonts w:ascii="宋体" w:hAnsi="宋体" w:cs="宋体" w:hint="eastAsia"/>
        </w:rPr>
        <w:t>H2O</w:t>
      </w:r>
      <w:r>
        <w:rPr>
          <w:rFonts w:ascii="宋体" w:hAnsi="宋体" w:cs="宋体" w:hint="eastAsia"/>
        </w:rPr>
        <w:t>、</w:t>
      </w:r>
      <w:r>
        <w:rPr>
          <w:rFonts w:ascii="宋体" w:hAnsi="宋体" w:cs="宋体" w:hint="eastAsia"/>
        </w:rPr>
        <w:lastRenderedPageBreak/>
        <w:t>H2SO4</w:t>
      </w:r>
      <w:r>
        <w:rPr>
          <w:rFonts w:ascii="宋体" w:hAnsi="宋体" w:cs="宋体" w:hint="eastAsia"/>
        </w:rPr>
        <w:t>、</w:t>
      </w:r>
      <w:r>
        <w:rPr>
          <w:rFonts w:ascii="宋体" w:hAnsi="宋体" w:cs="宋体" w:hint="eastAsia"/>
        </w:rPr>
        <w:t>X2</w:t>
      </w:r>
      <w:r>
        <w:rPr>
          <w:rFonts w:ascii="宋体" w:hAnsi="宋体" w:cs="宋体" w:hint="eastAsia"/>
        </w:rPr>
        <w:t>及</w:t>
      </w:r>
      <w:r>
        <w:rPr>
          <w:rFonts w:ascii="宋体" w:hAnsi="宋体" w:cs="宋体" w:hint="eastAsia"/>
        </w:rPr>
        <w:t>HOX</w:t>
      </w:r>
      <w:r>
        <w:rPr>
          <w:rFonts w:ascii="宋体" w:hAnsi="宋体" w:cs="宋体" w:hint="eastAsia"/>
        </w:rPr>
        <w:t>等）亲电加成反应的历程，正碳离子的重排，加成反应的立体化学，马氏规则及其现代理论解释，σ</w:t>
      </w:r>
      <w:r>
        <w:rPr>
          <w:rFonts w:ascii="宋体" w:hAnsi="宋体" w:cs="宋体" w:hint="eastAsia"/>
        </w:rPr>
        <w:t>-</w:t>
      </w:r>
      <w:r>
        <w:rPr>
          <w:rFonts w:ascii="宋体" w:hAnsi="宋体" w:cs="宋体" w:hint="eastAsia"/>
        </w:rPr>
        <w:t>π共轭；硼氢化反应及反应方向和应用。烯烃的氧化反应（</w:t>
      </w:r>
      <w:r>
        <w:rPr>
          <w:rFonts w:ascii="宋体" w:hAnsi="宋体" w:cs="宋体" w:hint="eastAsia"/>
        </w:rPr>
        <w:t>KMnO4</w:t>
      </w:r>
      <w:r>
        <w:rPr>
          <w:rFonts w:ascii="宋体" w:hAnsi="宋体" w:cs="宋体" w:hint="eastAsia"/>
        </w:rPr>
        <w:t>、</w:t>
      </w:r>
      <w:r>
        <w:rPr>
          <w:rFonts w:ascii="宋体" w:hAnsi="宋体" w:cs="宋体" w:hint="eastAsia"/>
        </w:rPr>
        <w:t>O3</w:t>
      </w:r>
      <w:r>
        <w:rPr>
          <w:rFonts w:ascii="宋体" w:hAnsi="宋体" w:cs="宋体" w:hint="eastAsia"/>
        </w:rPr>
        <w:t>／</w:t>
      </w:r>
      <w:r>
        <w:rPr>
          <w:rFonts w:ascii="宋体" w:hAnsi="宋体" w:cs="宋体" w:hint="eastAsia"/>
        </w:rPr>
        <w:t>H2O</w:t>
      </w:r>
      <w:r>
        <w:rPr>
          <w:rFonts w:ascii="宋体" w:hAnsi="宋体" w:cs="宋体" w:hint="eastAsia"/>
        </w:rPr>
        <w:t>和环氧化），不断键氧化的方向及其立体化学；烯烃的α</w:t>
      </w:r>
      <w:r>
        <w:rPr>
          <w:rFonts w:ascii="宋体" w:hAnsi="宋体" w:cs="宋体" w:hint="eastAsia"/>
        </w:rPr>
        <w:t>-</w:t>
      </w:r>
      <w:r>
        <w:rPr>
          <w:rFonts w:ascii="宋体" w:hAnsi="宋体" w:cs="宋体" w:hint="eastAsia"/>
        </w:rPr>
        <w:t>卤代反应，</w:t>
      </w:r>
      <w:r>
        <w:rPr>
          <w:rFonts w:ascii="宋体" w:hAnsi="宋体" w:cs="宋体" w:hint="eastAsia"/>
        </w:rPr>
        <w:t>p-</w:t>
      </w:r>
      <w:r>
        <w:rPr>
          <w:rFonts w:ascii="宋体" w:hAnsi="宋体" w:cs="宋体" w:hint="eastAsia"/>
        </w:rPr>
        <w:t>π共轭。烃与</w:t>
      </w:r>
      <w:r>
        <w:rPr>
          <w:rFonts w:ascii="宋体" w:hAnsi="宋体" w:cs="宋体" w:hint="eastAsia"/>
        </w:rPr>
        <w:t>HBr</w:t>
      </w:r>
      <w:r>
        <w:rPr>
          <w:rFonts w:ascii="宋体" w:hAnsi="宋体" w:cs="宋体" w:hint="eastAsia"/>
        </w:rPr>
        <w:t>加成的过氧化物效应和原因。熟悉物理性质；聚合反应。</w:t>
      </w:r>
    </w:p>
    <w:p w:rsidR="006810A0" w:rsidRDefault="001335FF">
      <w:pPr>
        <w:adjustRightInd w:val="0"/>
        <w:snapToGrid w:val="0"/>
        <w:spacing w:line="400" w:lineRule="exact"/>
        <w:rPr>
          <w:rFonts w:ascii="宋体" w:hAnsi="宋体" w:cs="宋体"/>
          <w:b/>
          <w:bCs/>
        </w:rPr>
      </w:pPr>
      <w:r>
        <w:rPr>
          <w:rFonts w:ascii="宋体" w:hAnsi="宋体" w:cs="宋体" w:hint="eastAsia"/>
          <w:bCs/>
        </w:rPr>
        <w:t>6</w:t>
      </w:r>
      <w:r>
        <w:rPr>
          <w:rFonts w:ascii="宋体" w:hAnsi="宋体" w:cs="宋体" w:hint="eastAsia"/>
          <w:bCs/>
        </w:rPr>
        <w:t>、二烯烃和炔烃</w:t>
      </w:r>
      <w:r>
        <w:rPr>
          <w:rFonts w:ascii="宋体" w:hAnsi="宋体" w:cs="宋体" w:hint="eastAsia"/>
          <w:bCs/>
        </w:rPr>
        <w:t xml:space="preserve"> </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掌握二烯烃的分类和命名；共轭二烯烃的结构，π</w:t>
      </w:r>
      <w:r>
        <w:rPr>
          <w:rFonts w:ascii="宋体" w:hAnsi="宋体" w:cs="宋体" w:hint="eastAsia"/>
        </w:rPr>
        <w:t>-</w:t>
      </w:r>
      <w:r>
        <w:rPr>
          <w:rFonts w:ascii="宋体" w:hAnsi="宋体" w:cs="宋体" w:hint="eastAsia"/>
        </w:rPr>
        <w:t>π共轭和共轭效应；电子离域的概念，共振论的基本概念；二烯烃的</w:t>
      </w:r>
      <w:r>
        <w:rPr>
          <w:rFonts w:ascii="宋体" w:hAnsi="宋体" w:cs="宋体" w:hint="eastAsia"/>
        </w:rPr>
        <w:t>1</w:t>
      </w:r>
      <w:r>
        <w:rPr>
          <w:rFonts w:ascii="宋体" w:hAnsi="宋体" w:cs="宋体" w:hint="eastAsia"/>
        </w:rPr>
        <w:t>，</w:t>
      </w:r>
      <w:r>
        <w:rPr>
          <w:rFonts w:ascii="宋体" w:hAnsi="宋体" w:cs="宋体" w:hint="eastAsia"/>
        </w:rPr>
        <w:t>2-</w:t>
      </w:r>
      <w:r>
        <w:rPr>
          <w:rFonts w:ascii="宋体" w:hAnsi="宋体" w:cs="宋体" w:hint="eastAsia"/>
        </w:rPr>
        <w:t>加成和</w:t>
      </w:r>
      <w:r>
        <w:rPr>
          <w:rFonts w:ascii="宋体" w:hAnsi="宋体" w:cs="宋体" w:hint="eastAsia"/>
        </w:rPr>
        <w:t>1</w:t>
      </w:r>
      <w:r>
        <w:rPr>
          <w:rFonts w:ascii="宋体" w:hAnsi="宋体" w:cs="宋体" w:hint="eastAsia"/>
        </w:rPr>
        <w:t>、</w:t>
      </w:r>
      <w:r>
        <w:rPr>
          <w:rFonts w:ascii="宋体" w:hAnsi="宋体" w:cs="宋体" w:hint="eastAsia"/>
        </w:rPr>
        <w:t>4-</w:t>
      </w:r>
      <w:r>
        <w:rPr>
          <w:rFonts w:ascii="宋体" w:hAnsi="宋体" w:cs="宋体" w:hint="eastAsia"/>
        </w:rPr>
        <w:t>加成及其解释。</w:t>
      </w:r>
      <w:r>
        <w:rPr>
          <w:rFonts w:ascii="宋体" w:hAnsi="宋体" w:cs="宋体" w:hint="eastAsia"/>
        </w:rPr>
        <w:t>D-A</w:t>
      </w:r>
      <w:r>
        <w:rPr>
          <w:rFonts w:ascii="宋体" w:hAnsi="宋体" w:cs="宋体" w:hint="eastAsia"/>
        </w:rPr>
        <w:t>反应；炔烃的结构，</w:t>
      </w:r>
      <w:r>
        <w:rPr>
          <w:rFonts w:ascii="宋体" w:hAnsi="宋体" w:cs="宋体" w:hint="eastAsia"/>
        </w:rPr>
        <w:t>sp</w:t>
      </w:r>
      <w:r>
        <w:rPr>
          <w:rFonts w:ascii="宋体" w:hAnsi="宋体" w:cs="宋体" w:hint="eastAsia"/>
        </w:rPr>
        <w:t>杂化；炔烃的命名；炔烃的亲电加成（与</w:t>
      </w:r>
      <w:r>
        <w:rPr>
          <w:rFonts w:ascii="宋体" w:hAnsi="宋体" w:cs="宋体" w:hint="eastAsia"/>
        </w:rPr>
        <w:t>H2</w:t>
      </w:r>
      <w:r>
        <w:rPr>
          <w:rFonts w:ascii="宋体" w:hAnsi="宋体" w:cs="宋体" w:hint="eastAsia"/>
        </w:rPr>
        <w:t>、</w:t>
      </w:r>
      <w:r>
        <w:rPr>
          <w:rFonts w:ascii="宋体" w:hAnsi="宋体" w:cs="宋体" w:hint="eastAsia"/>
        </w:rPr>
        <w:t>X2</w:t>
      </w:r>
      <w:r>
        <w:rPr>
          <w:rFonts w:ascii="宋体" w:hAnsi="宋体" w:cs="宋体" w:hint="eastAsia"/>
        </w:rPr>
        <w:t>及</w:t>
      </w:r>
      <w:r>
        <w:rPr>
          <w:rFonts w:ascii="宋体" w:hAnsi="宋体" w:cs="宋体" w:hint="eastAsia"/>
        </w:rPr>
        <w:t>HX</w:t>
      </w:r>
      <w:r>
        <w:rPr>
          <w:rFonts w:ascii="宋体" w:hAnsi="宋体" w:cs="宋体" w:hint="eastAsia"/>
        </w:rPr>
        <w:t>等加成）、加成反应的方向。炔烃的水合反应及其应用，氢化反应；末端炔烃的酸性，金属炔化物的生成及用途。熟悉二烯烃和炔烃的氧化和聚合反应。了解分子轨道法对</w:t>
      </w:r>
      <w:r>
        <w:rPr>
          <w:rFonts w:ascii="宋体" w:hAnsi="宋体" w:cs="宋体" w:hint="eastAsia"/>
        </w:rPr>
        <w:t>1</w:t>
      </w:r>
      <w:r>
        <w:rPr>
          <w:rFonts w:ascii="宋体" w:hAnsi="宋体" w:cs="宋体" w:hint="eastAsia"/>
        </w:rPr>
        <w:t>、</w:t>
      </w:r>
      <w:r>
        <w:rPr>
          <w:rFonts w:ascii="宋体" w:hAnsi="宋体" w:cs="宋体" w:hint="eastAsia"/>
        </w:rPr>
        <w:t>3-</w:t>
      </w:r>
      <w:r>
        <w:rPr>
          <w:rFonts w:ascii="宋体" w:hAnsi="宋体" w:cs="宋体" w:hint="eastAsia"/>
        </w:rPr>
        <w:t>丁二烯的结构和性质的描述。</w:t>
      </w:r>
    </w:p>
    <w:p w:rsidR="006810A0" w:rsidRDefault="001335FF">
      <w:pPr>
        <w:adjustRightInd w:val="0"/>
        <w:snapToGrid w:val="0"/>
        <w:spacing w:line="400" w:lineRule="exact"/>
        <w:rPr>
          <w:rFonts w:ascii="宋体" w:hAnsi="宋体" w:cs="宋体"/>
          <w:b/>
          <w:bCs/>
        </w:rPr>
      </w:pPr>
      <w:r>
        <w:rPr>
          <w:rFonts w:ascii="宋体" w:hAnsi="宋体" w:cs="宋体" w:hint="eastAsia"/>
          <w:bCs/>
        </w:rPr>
        <w:t>7</w:t>
      </w:r>
      <w:r>
        <w:rPr>
          <w:rFonts w:ascii="宋体" w:hAnsi="宋体" w:cs="宋体" w:hint="eastAsia"/>
          <w:bCs/>
        </w:rPr>
        <w:t>、芳香烃</w:t>
      </w:r>
    </w:p>
    <w:p w:rsidR="006810A0" w:rsidRDefault="001335FF">
      <w:pPr>
        <w:adjustRightInd w:val="0"/>
        <w:snapToGrid w:val="0"/>
        <w:spacing w:line="400" w:lineRule="exact"/>
        <w:ind w:left="480"/>
        <w:rPr>
          <w:rFonts w:ascii="宋体" w:hAnsi="宋体" w:cs="宋体"/>
        </w:rPr>
      </w:pPr>
      <w:r>
        <w:rPr>
          <w:rFonts w:ascii="宋体" w:hAnsi="宋体" w:cs="宋体" w:hint="eastAsia"/>
        </w:rPr>
        <w:t>①</w:t>
      </w:r>
      <w:r>
        <w:rPr>
          <w:rFonts w:ascii="宋体" w:hAnsi="宋体" w:cs="宋体" w:hint="eastAsia"/>
        </w:rPr>
        <w:t xml:space="preserve"> </w:t>
      </w:r>
      <w:r>
        <w:rPr>
          <w:rFonts w:ascii="宋体" w:hAnsi="宋体" w:cs="宋体" w:hint="eastAsia"/>
        </w:rPr>
        <w:t>苯及其同系物</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掌握苯的结构和表示法，芳香大π键及苯的稳定性；苯及其同系物的命名；苯环上的亲电取代反应：卤代、硝化、磺化和傅</w:t>
      </w:r>
      <w:r>
        <w:rPr>
          <w:rFonts w:ascii="宋体" w:hAnsi="宋体" w:cs="宋体" w:hint="eastAsia"/>
        </w:rPr>
        <w:t>-</w:t>
      </w:r>
      <w:r>
        <w:rPr>
          <w:rFonts w:ascii="宋体" w:hAnsi="宋体" w:cs="宋体" w:hint="eastAsia"/>
        </w:rPr>
        <w:t>克反应；苯环侧链的卤代和氧化反应；苯环亲电取代反应的历程，定位规律和</w:t>
      </w:r>
      <w:r>
        <w:rPr>
          <w:rFonts w:ascii="宋体" w:hAnsi="宋体" w:cs="宋体" w:hint="eastAsia"/>
        </w:rPr>
        <w:t>应用；芳卤烃卤原子的稳定性及其原因。了解苯环的加成反应；芳卤烃的亲核取代；苯炔。</w:t>
      </w:r>
      <w:r>
        <w:rPr>
          <w:rFonts w:ascii="宋体" w:hAnsi="宋体" w:cs="宋体" w:hint="eastAsia"/>
        </w:rPr>
        <w:t xml:space="preserve">  </w:t>
      </w:r>
    </w:p>
    <w:p w:rsidR="006810A0" w:rsidRDefault="001335FF">
      <w:pPr>
        <w:adjustRightInd w:val="0"/>
        <w:snapToGrid w:val="0"/>
        <w:spacing w:line="400" w:lineRule="exact"/>
        <w:ind w:left="480"/>
        <w:rPr>
          <w:rFonts w:ascii="宋体" w:hAnsi="宋体" w:cs="宋体"/>
        </w:rPr>
      </w:pPr>
      <w:r>
        <w:rPr>
          <w:rFonts w:ascii="宋体" w:hAnsi="宋体" w:cs="宋体" w:hint="eastAsia"/>
        </w:rPr>
        <w:t xml:space="preserve"> </w:t>
      </w:r>
      <w:r>
        <w:rPr>
          <w:rFonts w:ascii="宋体" w:hAnsi="宋体" w:cs="宋体" w:hint="eastAsia"/>
        </w:rPr>
        <w:t>②</w:t>
      </w:r>
      <w:r>
        <w:rPr>
          <w:rFonts w:ascii="宋体" w:hAnsi="宋体" w:cs="宋体" w:hint="eastAsia"/>
        </w:rPr>
        <w:t xml:space="preserve"> </w:t>
      </w:r>
      <w:r>
        <w:rPr>
          <w:rFonts w:ascii="宋体" w:hAnsi="宋体" w:cs="宋体" w:hint="eastAsia"/>
        </w:rPr>
        <w:t>多环芳烃</w:t>
      </w:r>
    </w:p>
    <w:p w:rsidR="006810A0" w:rsidRDefault="001335FF">
      <w:pPr>
        <w:adjustRightInd w:val="0"/>
        <w:snapToGrid w:val="0"/>
        <w:spacing w:line="400" w:lineRule="exact"/>
        <w:ind w:firstLine="480"/>
        <w:rPr>
          <w:rFonts w:ascii="宋体" w:hAnsi="宋体" w:cs="宋体"/>
        </w:rPr>
      </w:pPr>
      <w:r>
        <w:rPr>
          <w:rFonts w:ascii="宋体" w:hAnsi="宋体" w:cs="宋体" w:hint="eastAsia"/>
        </w:rPr>
        <w:t>了解萘的氧化和加氢；蒽和菲的化学性质。</w:t>
      </w:r>
    </w:p>
    <w:p w:rsidR="006810A0" w:rsidRDefault="001335FF">
      <w:pPr>
        <w:adjustRightInd w:val="0"/>
        <w:snapToGrid w:val="0"/>
        <w:spacing w:line="400" w:lineRule="exact"/>
        <w:ind w:left="480"/>
        <w:rPr>
          <w:rFonts w:ascii="宋体" w:hAnsi="宋体" w:cs="宋体"/>
        </w:rPr>
      </w:pPr>
      <w:r>
        <w:rPr>
          <w:rFonts w:ascii="宋体" w:hAnsi="宋体" w:cs="宋体" w:hint="eastAsia"/>
        </w:rPr>
        <w:t>③非苯芳烃</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掌握利用</w:t>
      </w:r>
      <w:r>
        <w:rPr>
          <w:rFonts w:ascii="宋体" w:hAnsi="宋体" w:cs="宋体" w:hint="eastAsia"/>
        </w:rPr>
        <w:t>Huckel</w:t>
      </w:r>
      <w:r>
        <w:rPr>
          <w:rFonts w:ascii="宋体" w:hAnsi="宋体" w:cs="宋体" w:hint="eastAsia"/>
        </w:rPr>
        <w:t>规则判定化合物的芳香性；环戊二烯负离子和环庚三烯正离子的芳香性。</w:t>
      </w:r>
    </w:p>
    <w:p w:rsidR="006810A0" w:rsidRDefault="001335FF">
      <w:pPr>
        <w:adjustRightInd w:val="0"/>
        <w:snapToGrid w:val="0"/>
        <w:spacing w:line="400" w:lineRule="exact"/>
        <w:rPr>
          <w:rFonts w:ascii="宋体" w:hAnsi="宋体" w:cs="宋体"/>
          <w:b/>
          <w:bCs/>
        </w:rPr>
      </w:pPr>
      <w:r>
        <w:rPr>
          <w:rFonts w:ascii="宋体" w:hAnsi="宋体" w:cs="宋体" w:hint="eastAsia"/>
          <w:bCs/>
        </w:rPr>
        <w:t>8</w:t>
      </w:r>
      <w:r>
        <w:rPr>
          <w:rFonts w:ascii="宋体" w:hAnsi="宋体" w:cs="宋体" w:hint="eastAsia"/>
          <w:bCs/>
        </w:rPr>
        <w:t>、醇、酚和醚</w:t>
      </w:r>
      <w:r>
        <w:rPr>
          <w:rFonts w:ascii="宋体" w:hAnsi="宋体" w:cs="宋体" w:hint="eastAsia"/>
          <w:bCs/>
        </w:rPr>
        <w:t xml:space="preserve"> </w:t>
      </w:r>
    </w:p>
    <w:p w:rsidR="006810A0" w:rsidRDefault="001335FF">
      <w:pPr>
        <w:adjustRightInd w:val="0"/>
        <w:snapToGrid w:val="0"/>
        <w:spacing w:line="400" w:lineRule="exact"/>
        <w:ind w:left="480"/>
        <w:rPr>
          <w:rFonts w:ascii="宋体" w:hAnsi="宋体" w:cs="宋体"/>
        </w:rPr>
      </w:pPr>
      <w:r>
        <w:rPr>
          <w:rFonts w:ascii="宋体" w:hAnsi="宋体" w:cs="宋体" w:hint="eastAsia"/>
        </w:rPr>
        <w:t>①</w:t>
      </w:r>
      <w:r>
        <w:rPr>
          <w:rFonts w:ascii="宋体" w:hAnsi="宋体" w:cs="宋体" w:hint="eastAsia"/>
        </w:rPr>
        <w:t xml:space="preserve"> </w:t>
      </w:r>
      <w:r>
        <w:rPr>
          <w:rFonts w:ascii="宋体" w:hAnsi="宋体" w:cs="宋体" w:hint="eastAsia"/>
        </w:rPr>
        <w:t>醇</w:t>
      </w:r>
    </w:p>
    <w:p w:rsidR="006810A0" w:rsidRDefault="001335FF">
      <w:pPr>
        <w:adjustRightInd w:val="0"/>
        <w:snapToGrid w:val="0"/>
        <w:spacing w:line="400" w:lineRule="exact"/>
        <w:ind w:firstLine="435"/>
        <w:rPr>
          <w:rFonts w:ascii="宋体" w:hAnsi="宋体" w:cs="宋体"/>
        </w:rPr>
      </w:pPr>
      <w:r>
        <w:rPr>
          <w:rFonts w:ascii="宋体" w:hAnsi="宋体" w:cs="宋体" w:hint="eastAsia"/>
        </w:rPr>
        <w:t xml:space="preserve">  </w:t>
      </w:r>
      <w:r>
        <w:rPr>
          <w:rFonts w:ascii="宋体" w:hAnsi="宋体" w:cs="宋体" w:hint="eastAsia"/>
        </w:rPr>
        <w:t>掌握醇的分类、命名、结构、沸点、以及水溶解度的关系；氢键对物理性质的影响；醇的酸性及与金属</w:t>
      </w:r>
      <w:r>
        <w:rPr>
          <w:rFonts w:ascii="宋体" w:hAnsi="宋体" w:cs="宋体" w:hint="eastAsia"/>
        </w:rPr>
        <w:t>Na</w:t>
      </w:r>
      <w:r>
        <w:rPr>
          <w:rFonts w:ascii="宋体" w:hAnsi="宋体" w:cs="宋体" w:hint="eastAsia"/>
        </w:rPr>
        <w:t>，</w:t>
      </w:r>
      <w:r>
        <w:rPr>
          <w:rFonts w:ascii="宋体" w:hAnsi="宋体" w:cs="宋体" w:hint="eastAsia"/>
        </w:rPr>
        <w:t>PX3</w:t>
      </w:r>
      <w:r>
        <w:rPr>
          <w:rFonts w:ascii="宋体" w:hAnsi="宋体" w:cs="宋体" w:hint="eastAsia"/>
        </w:rPr>
        <w:t>，</w:t>
      </w:r>
      <w:r>
        <w:rPr>
          <w:rFonts w:ascii="宋体" w:hAnsi="宋体" w:cs="宋体" w:hint="eastAsia"/>
        </w:rPr>
        <w:t>H2SO4</w:t>
      </w:r>
      <w:r>
        <w:rPr>
          <w:rFonts w:ascii="宋体" w:hAnsi="宋体" w:cs="宋体" w:hint="eastAsia"/>
        </w:rPr>
        <w:t>，</w:t>
      </w:r>
      <w:r>
        <w:rPr>
          <w:rFonts w:ascii="宋体" w:hAnsi="宋体" w:cs="宋体" w:hint="eastAsia"/>
        </w:rPr>
        <w:t>HNO3</w:t>
      </w:r>
      <w:r>
        <w:rPr>
          <w:rFonts w:ascii="宋体" w:hAnsi="宋体" w:cs="宋体" w:hint="eastAsia"/>
        </w:rPr>
        <w:t>等的反应，卢卡斯试剂；醇的消除反应，分子间消除成醚，分子内消除成烯烃，消除的扎依采夫规律；醇的氧化反应，伯、仲、叔醇对氧化反应的不同活性，欧芬脑尔氧化；频哪醇重排；邻二醇与</w:t>
      </w:r>
      <w:r>
        <w:rPr>
          <w:rFonts w:ascii="宋体" w:hAnsi="宋体" w:cs="宋体" w:hint="eastAsia"/>
        </w:rPr>
        <w:t>Pb</w:t>
      </w:r>
      <w:r>
        <w:rPr>
          <w:rFonts w:ascii="宋体" w:hAnsi="宋体" w:cs="宋体" w:hint="eastAsia"/>
        </w:rPr>
        <w:t>（</w:t>
      </w:r>
      <w:r>
        <w:rPr>
          <w:rFonts w:ascii="宋体" w:hAnsi="宋体" w:cs="宋体" w:hint="eastAsia"/>
        </w:rPr>
        <w:t>Ac</w:t>
      </w:r>
      <w:r>
        <w:rPr>
          <w:rFonts w:ascii="宋体" w:hAnsi="宋体" w:cs="宋体" w:hint="eastAsia"/>
        </w:rPr>
        <w:t>）</w:t>
      </w:r>
      <w:r>
        <w:rPr>
          <w:rFonts w:ascii="宋体" w:hAnsi="宋体" w:cs="宋体" w:hint="eastAsia"/>
        </w:rPr>
        <w:t>4</w:t>
      </w:r>
      <w:r>
        <w:rPr>
          <w:rFonts w:ascii="宋体" w:hAnsi="宋体" w:cs="宋体" w:hint="eastAsia"/>
        </w:rPr>
        <w:t>和</w:t>
      </w:r>
      <w:r>
        <w:rPr>
          <w:rFonts w:ascii="宋体" w:hAnsi="宋体" w:cs="宋体" w:hint="eastAsia"/>
        </w:rPr>
        <w:t>HIO4</w:t>
      </w:r>
      <w:r>
        <w:rPr>
          <w:rFonts w:ascii="宋体" w:hAnsi="宋体" w:cs="宋体" w:hint="eastAsia"/>
        </w:rPr>
        <w:t>的反应；醇的制备：烯烃水合、硼氢化反应，格氏试剂和醛酮加成。</w:t>
      </w:r>
      <w:r>
        <w:rPr>
          <w:rFonts w:ascii="宋体" w:hAnsi="宋体" w:cs="宋体" w:hint="eastAsia"/>
        </w:rPr>
        <w:t xml:space="preserve">    </w:t>
      </w:r>
    </w:p>
    <w:p w:rsidR="006810A0" w:rsidRDefault="001335FF">
      <w:pPr>
        <w:numPr>
          <w:ilvl w:val="0"/>
          <w:numId w:val="1"/>
        </w:numPr>
        <w:adjustRightInd w:val="0"/>
        <w:snapToGrid w:val="0"/>
        <w:spacing w:line="400" w:lineRule="exact"/>
        <w:rPr>
          <w:rFonts w:ascii="宋体" w:hAnsi="宋体" w:cs="宋体"/>
        </w:rPr>
      </w:pPr>
      <w:r>
        <w:rPr>
          <w:rFonts w:ascii="宋体" w:hAnsi="宋体" w:cs="宋体" w:hint="eastAsia"/>
        </w:rPr>
        <w:t>酚</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掌握酚的结构和命名；钠熔法制备酚；酚的酸性，环上取代基对酸性影响的一般规律；酚环上亲电取代反应的特点；瑞</w:t>
      </w:r>
      <w:r>
        <w:rPr>
          <w:rFonts w:ascii="宋体" w:hAnsi="宋体" w:cs="宋体" w:hint="eastAsia"/>
        </w:rPr>
        <w:t>曼</w:t>
      </w:r>
      <w:r>
        <w:rPr>
          <w:rFonts w:ascii="宋体" w:hAnsi="宋体" w:cs="宋体" w:hint="eastAsia"/>
        </w:rPr>
        <w:t>-</w:t>
      </w:r>
      <w:r>
        <w:rPr>
          <w:rFonts w:ascii="宋体" w:hAnsi="宋体" w:cs="宋体" w:hint="eastAsia"/>
        </w:rPr>
        <w:t>梯曼反应，柯尔柏</w:t>
      </w:r>
      <w:r>
        <w:rPr>
          <w:rFonts w:ascii="宋体" w:hAnsi="宋体" w:cs="宋体" w:hint="eastAsia"/>
        </w:rPr>
        <w:t>-</w:t>
      </w:r>
      <w:r>
        <w:rPr>
          <w:rFonts w:ascii="宋体" w:hAnsi="宋体" w:cs="宋体" w:hint="eastAsia"/>
        </w:rPr>
        <w:t>斯密特反应，傅瑞斯重排和克莱森重排。酚和</w:t>
      </w:r>
      <w:r>
        <w:rPr>
          <w:rFonts w:ascii="宋体" w:hAnsi="宋体" w:cs="宋体" w:hint="eastAsia"/>
        </w:rPr>
        <w:t>FeCl</w:t>
      </w:r>
      <w:r>
        <w:rPr>
          <w:rFonts w:ascii="宋体" w:hAnsi="宋体" w:cs="宋体" w:hint="eastAsia"/>
          <w:vertAlign w:val="subscript"/>
        </w:rPr>
        <w:t>3</w:t>
      </w:r>
      <w:r>
        <w:rPr>
          <w:rFonts w:ascii="宋体" w:hAnsi="宋体" w:cs="宋体" w:hint="eastAsia"/>
        </w:rPr>
        <w:t>的呈色。了解制备酚的异丙苯法和芳卤烃水解法；卡宾的概念。</w:t>
      </w:r>
    </w:p>
    <w:p w:rsidR="006810A0" w:rsidRDefault="001335FF">
      <w:pPr>
        <w:numPr>
          <w:ilvl w:val="0"/>
          <w:numId w:val="1"/>
        </w:numPr>
        <w:adjustRightInd w:val="0"/>
        <w:snapToGrid w:val="0"/>
        <w:spacing w:line="400" w:lineRule="exact"/>
        <w:rPr>
          <w:rFonts w:ascii="宋体" w:hAnsi="宋体" w:cs="宋体"/>
        </w:rPr>
      </w:pPr>
      <w:r>
        <w:rPr>
          <w:rFonts w:ascii="宋体" w:hAnsi="宋体" w:cs="宋体" w:hint="eastAsia"/>
        </w:rPr>
        <w:t>醚和环氧化合物</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掌握醚的分类和命名；用氢卤酸断裂醚键的反应；环氧化物的取代开环反应，环氧丙</w:t>
      </w:r>
      <w:r>
        <w:rPr>
          <w:rFonts w:ascii="宋体" w:hAnsi="宋体" w:cs="宋体" w:hint="eastAsia"/>
        </w:rPr>
        <w:lastRenderedPageBreak/>
        <w:t>烷开环的方向和历程，环氧化物和开环反应的立体化学。熟悉醚羊盐的形成，过氧化物的形成。了解硫醇和硫醚；醚的物理性质。</w:t>
      </w:r>
    </w:p>
    <w:p w:rsidR="006810A0" w:rsidRDefault="001335FF">
      <w:pPr>
        <w:adjustRightInd w:val="0"/>
        <w:snapToGrid w:val="0"/>
        <w:spacing w:line="400" w:lineRule="exact"/>
        <w:rPr>
          <w:rFonts w:ascii="宋体" w:hAnsi="宋体" w:cs="宋体"/>
          <w:bCs/>
        </w:rPr>
      </w:pPr>
      <w:r>
        <w:rPr>
          <w:rFonts w:ascii="宋体" w:hAnsi="宋体" w:cs="宋体" w:hint="eastAsia"/>
          <w:bCs/>
        </w:rPr>
        <w:t>9</w:t>
      </w:r>
      <w:r>
        <w:rPr>
          <w:rFonts w:ascii="宋体" w:hAnsi="宋体" w:cs="宋体" w:hint="eastAsia"/>
          <w:bCs/>
        </w:rPr>
        <w:t>、醛和酮</w:t>
      </w:r>
      <w:r>
        <w:rPr>
          <w:rFonts w:ascii="宋体" w:hAnsi="宋体" w:cs="宋体" w:hint="eastAsia"/>
          <w:bCs/>
        </w:rPr>
        <w:t xml:space="preserve">  </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掌握醛酮的系统命名；羰基的结构；醛酮的亲核加成反应及历程；α</w:t>
      </w:r>
      <w:r>
        <w:rPr>
          <w:rFonts w:ascii="宋体" w:hAnsi="宋体" w:cs="宋体" w:hint="eastAsia"/>
        </w:rPr>
        <w:t>-H</w:t>
      </w:r>
      <w:r>
        <w:rPr>
          <w:rFonts w:ascii="宋体" w:hAnsi="宋体" w:cs="宋体" w:hint="eastAsia"/>
        </w:rPr>
        <w:t>的卤代，卤仿反应，酮式</w:t>
      </w:r>
      <w:r>
        <w:rPr>
          <w:rFonts w:ascii="宋体" w:hAnsi="宋体" w:cs="宋体" w:hint="eastAsia"/>
        </w:rPr>
        <w:t>-</w:t>
      </w:r>
      <w:r>
        <w:rPr>
          <w:rFonts w:ascii="宋体" w:hAnsi="宋体" w:cs="宋体" w:hint="eastAsia"/>
        </w:rPr>
        <w:t>烯醇式互变异构，羟醛缩合反应及其历程，负碳离子，克莱</w:t>
      </w:r>
      <w:r>
        <w:rPr>
          <w:rFonts w:ascii="宋体" w:hAnsi="宋体" w:cs="宋体" w:hint="eastAsia"/>
        </w:rPr>
        <w:t>森</w:t>
      </w:r>
      <w:r>
        <w:rPr>
          <w:rFonts w:ascii="宋体" w:hAnsi="宋体" w:cs="宋体" w:hint="eastAsia"/>
        </w:rPr>
        <w:t>-</w:t>
      </w:r>
      <w:r>
        <w:rPr>
          <w:rFonts w:ascii="宋体" w:hAnsi="宋体" w:cs="宋体" w:hint="eastAsia"/>
        </w:rPr>
        <w:t>斯密特反应，柏琴反应，安息香缩合，曼尼希反应和魏悌希反应；用</w:t>
      </w:r>
      <w:r>
        <w:rPr>
          <w:rFonts w:ascii="宋体" w:hAnsi="宋体" w:cs="宋体" w:hint="eastAsia"/>
        </w:rPr>
        <w:t>NaBH4</w:t>
      </w:r>
      <w:r>
        <w:rPr>
          <w:rFonts w:ascii="宋体" w:hAnsi="宋体" w:cs="宋体" w:hint="eastAsia"/>
        </w:rPr>
        <w:t>和</w:t>
      </w:r>
      <w:r>
        <w:rPr>
          <w:rFonts w:ascii="宋体" w:hAnsi="宋体" w:cs="宋体" w:hint="eastAsia"/>
        </w:rPr>
        <w:t>LiAlH4</w:t>
      </w:r>
      <w:r>
        <w:rPr>
          <w:rFonts w:ascii="宋体" w:hAnsi="宋体" w:cs="宋体" w:hint="eastAsia"/>
        </w:rPr>
        <w:t>的还原反应，克莱门森还原，黄鸣龙还原，用斐林试剂和杜伦试剂氧化醛，康尼查罗反应；α、β</w:t>
      </w:r>
      <w:r>
        <w:rPr>
          <w:rFonts w:ascii="宋体" w:hAnsi="宋体" w:cs="宋体" w:hint="eastAsia"/>
        </w:rPr>
        <w:t>-</w:t>
      </w:r>
      <w:r>
        <w:rPr>
          <w:rFonts w:ascii="宋体" w:hAnsi="宋体" w:cs="宋体" w:hint="eastAsia"/>
        </w:rPr>
        <w:t>不饱和醛酮的亲核加成，麦克尔加成反应，插烯规律。熟悉醛酮的制备反应；物理性质；醌的结构。了解常见的醛酮；乙烯酮；醌的制备。</w:t>
      </w:r>
    </w:p>
    <w:p w:rsidR="006810A0" w:rsidRDefault="001335FF">
      <w:pPr>
        <w:adjustRightInd w:val="0"/>
        <w:snapToGrid w:val="0"/>
        <w:spacing w:line="400" w:lineRule="exact"/>
        <w:rPr>
          <w:rFonts w:ascii="宋体" w:hAnsi="宋体" w:cs="宋体"/>
          <w:b/>
          <w:bCs/>
        </w:rPr>
      </w:pPr>
      <w:r>
        <w:rPr>
          <w:rFonts w:ascii="宋体" w:hAnsi="宋体" w:cs="宋体" w:hint="eastAsia"/>
          <w:bCs/>
        </w:rPr>
        <w:t>10</w:t>
      </w:r>
      <w:r>
        <w:rPr>
          <w:rFonts w:ascii="宋体" w:hAnsi="宋体" w:cs="宋体" w:hint="eastAsia"/>
          <w:bCs/>
        </w:rPr>
        <w:t>、羧酸和取代羧酸</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掌握羧酸及取代羧酸的结构和命名；氢键对物理性质的影响；羧酸的酸性和成盐，结构和取代基对酸性的影响及其一般规律，诱导效应的影响；与醇作用成酯的反应；形成酰卤、酐和酰胺的反应；酯化反应</w:t>
      </w:r>
      <w:r>
        <w:rPr>
          <w:rFonts w:ascii="宋体" w:hAnsi="宋体" w:cs="宋体" w:hint="eastAsia"/>
        </w:rPr>
        <w:t>的历程及其影响因素；还原反应和脱羧反应；羧酸的制备，腈水解、格氏试剂法和醇氧化。熟悉α</w:t>
      </w:r>
      <w:r>
        <w:rPr>
          <w:rFonts w:ascii="宋体" w:hAnsi="宋体" w:cs="宋体" w:hint="eastAsia"/>
        </w:rPr>
        <w:t>-H</w:t>
      </w:r>
      <w:r>
        <w:rPr>
          <w:rFonts w:ascii="宋体" w:hAnsi="宋体" w:cs="宋体" w:hint="eastAsia"/>
        </w:rPr>
        <w:t>的反应；二元酸、羟基酸和羰基酸在受热时的反应；卤代酸的水解反应；氨基酸的等电点、偶极离子和显色反应。了解常见羧酸的性质；多肽和蛋白质。</w:t>
      </w:r>
    </w:p>
    <w:p w:rsidR="006810A0" w:rsidRDefault="001335FF">
      <w:pPr>
        <w:adjustRightInd w:val="0"/>
        <w:snapToGrid w:val="0"/>
        <w:spacing w:line="400" w:lineRule="exact"/>
        <w:rPr>
          <w:rFonts w:ascii="宋体" w:hAnsi="宋体" w:cs="宋体"/>
          <w:bCs/>
        </w:rPr>
      </w:pPr>
      <w:r>
        <w:rPr>
          <w:rFonts w:ascii="宋体" w:hAnsi="宋体" w:cs="宋体" w:hint="eastAsia"/>
          <w:bCs/>
        </w:rPr>
        <w:t>11</w:t>
      </w:r>
      <w:r>
        <w:rPr>
          <w:rFonts w:ascii="宋体" w:hAnsi="宋体" w:cs="宋体" w:hint="eastAsia"/>
          <w:bCs/>
        </w:rPr>
        <w:t>、羧酸衍生物</w:t>
      </w:r>
      <w:r>
        <w:rPr>
          <w:rFonts w:ascii="宋体" w:hAnsi="宋体" w:cs="宋体" w:hint="eastAsia"/>
          <w:bCs/>
        </w:rPr>
        <w:t xml:space="preserve"> </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掌握羧酸衍生物的结构和命名法；亲核取代反应（水解、醇解、氨解）；与格氏试剂的反应；用</w:t>
      </w:r>
      <w:r>
        <w:rPr>
          <w:rFonts w:ascii="宋体" w:hAnsi="宋体" w:cs="宋体" w:hint="eastAsia"/>
        </w:rPr>
        <w:t>LiAlH4</w:t>
      </w:r>
      <w:r>
        <w:rPr>
          <w:rFonts w:ascii="宋体" w:hAnsi="宋体" w:cs="宋体" w:hint="eastAsia"/>
        </w:rPr>
        <w:t>的还原反应，催化氢化还原反应。酯水解反应的的历程及影响因素；酯缩合（克莱森缩合）反应及其历程；乙酰乙酸乙酯的α</w:t>
      </w:r>
      <w:r>
        <w:rPr>
          <w:rFonts w:ascii="宋体" w:hAnsi="宋体" w:cs="宋体" w:hint="eastAsia"/>
        </w:rPr>
        <w:t>-</w:t>
      </w:r>
      <w:r>
        <w:rPr>
          <w:rFonts w:ascii="宋体" w:hAnsi="宋体" w:cs="宋体" w:hint="eastAsia"/>
        </w:rPr>
        <w:t>亚基烃基化、酰基化、酸式分解、酮式分解及其在合成</w:t>
      </w:r>
      <w:r>
        <w:rPr>
          <w:rFonts w:ascii="宋体" w:hAnsi="宋体" w:cs="宋体" w:hint="eastAsia"/>
        </w:rPr>
        <w:t>上的应用；丙二酸二乙酯在合成上的应用；酰胺的</w:t>
      </w:r>
      <w:r>
        <w:rPr>
          <w:rFonts w:ascii="宋体" w:hAnsi="宋体" w:cs="宋体" w:hint="eastAsia"/>
        </w:rPr>
        <w:t>Hoffmann</w:t>
      </w:r>
      <w:r>
        <w:rPr>
          <w:rFonts w:ascii="宋体" w:hAnsi="宋体" w:cs="宋体" w:hint="eastAsia"/>
        </w:rPr>
        <w:t>降解反应，酰胺和酰亚胺的酸碱性。丙二酰脲的结构；胍的碱性和芳香性。熟悉酰卤和酸酐的制备；羧酸基和卤烃反应制备酯；羧酸铵盐脱水制酰胺；贝克曼重排；酯的物理性质。了解常见的酰卤、酸酐、光气、脲、胍和硫脲的结构。</w:t>
      </w:r>
    </w:p>
    <w:p w:rsidR="006810A0" w:rsidRDefault="001335FF">
      <w:pPr>
        <w:adjustRightInd w:val="0"/>
        <w:snapToGrid w:val="0"/>
        <w:spacing w:line="400" w:lineRule="exact"/>
        <w:rPr>
          <w:rFonts w:ascii="宋体" w:hAnsi="宋体" w:cs="宋体"/>
          <w:bCs/>
        </w:rPr>
      </w:pPr>
      <w:r>
        <w:rPr>
          <w:rFonts w:ascii="宋体" w:hAnsi="宋体" w:cs="宋体" w:hint="eastAsia"/>
          <w:bCs/>
        </w:rPr>
        <w:t>12</w:t>
      </w:r>
      <w:r>
        <w:rPr>
          <w:rFonts w:ascii="宋体" w:hAnsi="宋体" w:cs="宋体" w:hint="eastAsia"/>
          <w:bCs/>
        </w:rPr>
        <w:t>、有机含氮化合物</w:t>
      </w:r>
      <w:r>
        <w:rPr>
          <w:rFonts w:ascii="宋体" w:hAnsi="宋体" w:cs="宋体" w:hint="eastAsia"/>
          <w:bCs/>
        </w:rPr>
        <w:t xml:space="preserve"> </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w:t>
      </w:r>
      <w:r>
        <w:rPr>
          <w:rFonts w:ascii="宋体" w:hAnsi="宋体" w:cs="宋体" w:hint="eastAsia"/>
        </w:rPr>
        <w:t xml:space="preserve"> </w:t>
      </w:r>
      <w:r>
        <w:rPr>
          <w:rFonts w:ascii="宋体" w:hAnsi="宋体" w:cs="宋体" w:hint="eastAsia"/>
        </w:rPr>
        <w:t>掌握胺的分类、命名、碱性以及取代基对碱性影响的一般规律；胺的烃基化和酰基化反应；与亚硝酸的反应；芳胺环上的亲电取代反应；胺的制备：硝基还原，卤烃氨解，腈和酰胺的还原，还原胺化，盖布瑞尔合成法；季铵盐和季铵碱的形</w:t>
      </w:r>
      <w:r>
        <w:rPr>
          <w:rFonts w:ascii="宋体" w:hAnsi="宋体" w:cs="宋体" w:hint="eastAsia"/>
        </w:rPr>
        <w:t>成，季铵碱的消除及其消除的方向和历程，立体化学和在测定结构上的应用；芳香重氮盐的制备，被卤素取代，被</w:t>
      </w:r>
      <w:r>
        <w:rPr>
          <w:rFonts w:ascii="宋体" w:hAnsi="宋体" w:cs="宋体" w:hint="eastAsia"/>
        </w:rPr>
        <w:t>CN</w:t>
      </w:r>
      <w:r>
        <w:rPr>
          <w:rFonts w:ascii="宋体" w:hAnsi="宋体" w:cs="宋体" w:hint="eastAsia"/>
        </w:rPr>
        <w:t>取代，被氢、羟基和硝基取代等。偶合反应。熟悉胺和醛生成希夫碱；异腈反应；重氮盐的还原反应；重氮甲烷的性质；硝基对苯环上亲核取代活性的影响。</w:t>
      </w:r>
    </w:p>
    <w:p w:rsidR="006810A0" w:rsidRDefault="001335FF">
      <w:pPr>
        <w:adjustRightInd w:val="0"/>
        <w:snapToGrid w:val="0"/>
        <w:spacing w:line="400" w:lineRule="exact"/>
        <w:rPr>
          <w:rFonts w:ascii="宋体" w:hAnsi="宋体" w:cs="宋体"/>
          <w:b/>
          <w:bCs/>
        </w:rPr>
      </w:pPr>
      <w:r>
        <w:rPr>
          <w:rFonts w:ascii="宋体" w:hAnsi="宋体" w:cs="宋体" w:hint="eastAsia"/>
          <w:bCs/>
        </w:rPr>
        <w:t>13</w:t>
      </w:r>
      <w:r>
        <w:rPr>
          <w:rFonts w:ascii="宋体" w:hAnsi="宋体" w:cs="宋体" w:hint="eastAsia"/>
          <w:bCs/>
        </w:rPr>
        <w:t>、杂环化合物</w:t>
      </w:r>
      <w:r>
        <w:rPr>
          <w:rFonts w:ascii="宋体" w:hAnsi="宋体" w:cs="宋体" w:hint="eastAsia"/>
          <w:bCs/>
        </w:rPr>
        <w:t xml:space="preserve">  </w:t>
      </w:r>
    </w:p>
    <w:p w:rsidR="006810A0" w:rsidRDefault="001335FF">
      <w:pPr>
        <w:adjustRightInd w:val="0"/>
        <w:snapToGrid w:val="0"/>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w:t>
      </w:r>
      <w:r>
        <w:rPr>
          <w:rFonts w:ascii="宋体" w:hAnsi="宋体" w:cs="宋体" w:hint="eastAsia"/>
        </w:rPr>
        <w:t xml:space="preserve">  </w:t>
      </w:r>
      <w:r>
        <w:rPr>
          <w:rFonts w:ascii="宋体" w:hAnsi="宋体" w:cs="宋体" w:hint="eastAsia"/>
        </w:rPr>
        <w:t>掌握五元单杂环和六元单杂环的命名；吡咯、呋喃和噻吩的电子结构，芳香性和多π特性；吡咯、呋喃和噻吩的酸碱性、稳定性及其亲电取代反应。呋喃的</w:t>
      </w:r>
      <w:r>
        <w:rPr>
          <w:rFonts w:ascii="宋体" w:hAnsi="宋体" w:cs="宋体" w:hint="eastAsia"/>
        </w:rPr>
        <w:t>D-A</w:t>
      </w:r>
      <w:r>
        <w:rPr>
          <w:rFonts w:ascii="宋体" w:hAnsi="宋体" w:cs="宋体" w:hint="eastAsia"/>
        </w:rPr>
        <w:t>反应、呋喃甲醛</w:t>
      </w:r>
      <w:r>
        <w:rPr>
          <w:rFonts w:ascii="宋体" w:hAnsi="宋体" w:cs="宋体" w:hint="eastAsia"/>
        </w:rPr>
        <w:lastRenderedPageBreak/>
        <w:t>的特殊反应；吡唑、咪唑、噁唑、异噁唑和噻唑的结构和命名；吡啶的电子结构、芳香性和</w:t>
      </w:r>
      <w:r>
        <w:rPr>
          <w:rFonts w:ascii="宋体" w:hAnsi="宋体" w:cs="宋体" w:hint="eastAsia"/>
        </w:rPr>
        <w:t>缺π特征；吡啶的溶解度、偶极矩、碱性、稳定性、亲电取代反应、氧化和还原反应。</w:t>
      </w:r>
      <w:r>
        <w:rPr>
          <w:rFonts w:ascii="宋体" w:hAnsi="宋体" w:cs="宋体" w:hint="eastAsia"/>
        </w:rPr>
        <w:t>N-</w:t>
      </w:r>
      <w:r>
        <w:rPr>
          <w:rFonts w:ascii="宋体" w:hAnsi="宋体" w:cs="宋体" w:hint="eastAsia"/>
        </w:rPr>
        <w:t>氧化吡啶的生成和取代反应。吡啶的亲核取代反应；吲哚、嘌呤的结构和命名。熟悉吡咯、呋喃和噻吩的偶极矩、熔点、沸点和水溶解度；吡唑、咪唑、噁唑和异噁唑的结构、化学性质和物理性质，咪唑和吡唑的互变异构；吡喃和吡喃酮的结构、稳定性和水解反应；啶的主要衍生物如烟酸、</w:t>
      </w:r>
      <w:r>
        <w:rPr>
          <w:rFonts w:ascii="宋体" w:hAnsi="宋体" w:cs="宋体" w:hint="eastAsia"/>
        </w:rPr>
        <w:t>VB6</w:t>
      </w:r>
      <w:r>
        <w:rPr>
          <w:rFonts w:ascii="宋体" w:hAnsi="宋体" w:cs="宋体" w:hint="eastAsia"/>
        </w:rPr>
        <w:t>等；嘧啶环的合成；嘧啶的物理性质和化学性质；喹啉的合成；喹啉的物理性质和化学性质。嘌呤的重要衍生物的结构；香豆素，色酮和黄酮的结构；吡喃的水解反应。</w:t>
      </w:r>
    </w:p>
    <w:p w:rsidR="006810A0" w:rsidRDefault="001335FF">
      <w:pPr>
        <w:adjustRightInd w:val="0"/>
        <w:snapToGrid w:val="0"/>
        <w:spacing w:line="400" w:lineRule="exact"/>
        <w:rPr>
          <w:rFonts w:ascii="宋体" w:hAnsi="宋体" w:cs="宋体"/>
          <w:b/>
          <w:bCs/>
        </w:rPr>
      </w:pPr>
      <w:r>
        <w:rPr>
          <w:rFonts w:ascii="宋体" w:hAnsi="宋体" w:cs="宋体" w:hint="eastAsia"/>
          <w:bCs/>
        </w:rPr>
        <w:t>14</w:t>
      </w:r>
      <w:r>
        <w:rPr>
          <w:rFonts w:ascii="宋体" w:hAnsi="宋体" w:cs="宋体" w:hint="eastAsia"/>
          <w:bCs/>
        </w:rPr>
        <w:t>、糖类</w:t>
      </w:r>
      <w:r>
        <w:rPr>
          <w:rFonts w:ascii="宋体" w:hAnsi="宋体" w:cs="宋体" w:hint="eastAsia"/>
          <w:bCs/>
        </w:rPr>
        <w:t xml:space="preserve">  </w:t>
      </w:r>
    </w:p>
    <w:p w:rsidR="006810A0" w:rsidRDefault="001335FF">
      <w:pPr>
        <w:spacing w:line="400" w:lineRule="exact"/>
        <w:rPr>
          <w:rFonts w:ascii="宋体" w:hAnsi="宋体" w:cs="宋体"/>
        </w:rPr>
      </w:pPr>
      <w:r>
        <w:rPr>
          <w:rFonts w:ascii="宋体" w:hAnsi="宋体" w:cs="宋体" w:hint="eastAsia"/>
        </w:rPr>
        <w:t xml:space="preserve">  </w:t>
      </w:r>
      <w:r>
        <w:rPr>
          <w:rFonts w:ascii="宋体" w:hAnsi="宋体" w:cs="宋体" w:hint="eastAsia"/>
        </w:rPr>
        <w:t xml:space="preserve">  </w:t>
      </w:r>
      <w:r>
        <w:rPr>
          <w:rFonts w:ascii="宋体" w:hAnsi="宋体" w:cs="宋体" w:hint="eastAsia"/>
        </w:rPr>
        <w:t xml:space="preserve">　掌握单糖链状结构的表示法（</w:t>
      </w:r>
      <w:r>
        <w:rPr>
          <w:rFonts w:ascii="宋体" w:hAnsi="宋体" w:cs="宋体" w:hint="eastAsia"/>
        </w:rPr>
        <w:t>Fischer</w:t>
      </w:r>
      <w:r>
        <w:rPr>
          <w:rFonts w:ascii="宋体" w:hAnsi="宋体" w:cs="宋体" w:hint="eastAsia"/>
        </w:rPr>
        <w:t>投影式）和构型（</w:t>
      </w:r>
      <w:r>
        <w:rPr>
          <w:rFonts w:ascii="宋体" w:hAnsi="宋体" w:cs="宋体" w:hint="eastAsia"/>
        </w:rPr>
        <w:t>D</w:t>
      </w:r>
      <w:r>
        <w:rPr>
          <w:rFonts w:ascii="宋体" w:hAnsi="宋体" w:cs="宋体" w:hint="eastAsia"/>
        </w:rPr>
        <w:t>、</w:t>
      </w:r>
      <w:r>
        <w:rPr>
          <w:rFonts w:ascii="宋体" w:hAnsi="宋体" w:cs="宋体" w:hint="eastAsia"/>
        </w:rPr>
        <w:t>L</w:t>
      </w:r>
      <w:r>
        <w:rPr>
          <w:rFonts w:ascii="宋体" w:hAnsi="宋体" w:cs="宋体" w:hint="eastAsia"/>
        </w:rPr>
        <w:t>及赤藓型和苏阿型等）；重要的单糖赤藓糖、苏阿糖、核糖、葡萄糖、甘露糖和半乳糖等；以葡萄糖为例，结合实验事实掌握环状结构、</w:t>
      </w:r>
      <w:r>
        <w:rPr>
          <w:rFonts w:ascii="宋体" w:hAnsi="宋体" w:cs="宋体" w:hint="eastAsia"/>
        </w:rPr>
        <w:t>Haworth</w:t>
      </w:r>
      <w:r>
        <w:rPr>
          <w:rFonts w:ascii="宋体" w:hAnsi="宋体" w:cs="宋体" w:hint="eastAsia"/>
        </w:rPr>
        <w:t>透视式、优势构象及有关基本概念（如：端基异构体，α、β判定方法，呋喃、吡喃型和变旋现象等）；单糖的化学性质：成脎反应，氧化反应（与吐伦试剂和斐林试剂反应，被硝酸和溴水氧化），还原反应，与含氮试剂的反应，环状缩醛和缩酮的形成及碱性条件下的反应和酸性条件下的脱水等；还原糖的判断和主要性质，甙类的结构特点和性质；重</w:t>
      </w:r>
      <w:r>
        <w:rPr>
          <w:rFonts w:ascii="宋体" w:hAnsi="宋体" w:cs="宋体" w:hint="eastAsia"/>
        </w:rPr>
        <w:t>要双糖（蔗糖、麦芽糖、乳糖和纤维二糖）的组成、结构、名称、还原性和非还原性，双糖的类型（α或β）和甙键类型；重要多糖淀粉和纤维素的结构特征和两者的区别（甙键类型），淀粉的主要性质（非还原性、遇碘成蓝色和水解等）。了解双糖的系统命名法和优势构象；肝糖（动物淀粉）的结构和用途；环糊精、核糖核酸和</w:t>
      </w:r>
      <w:r>
        <w:rPr>
          <w:rFonts w:ascii="宋体" w:hAnsi="宋体" w:cs="宋体" w:hint="eastAsia"/>
        </w:rPr>
        <w:t>2-</w:t>
      </w:r>
      <w:r>
        <w:rPr>
          <w:rFonts w:ascii="宋体" w:hAnsi="宋体" w:cs="宋体" w:hint="eastAsia"/>
        </w:rPr>
        <w:t>去氧核糖的结构。</w:t>
      </w:r>
    </w:p>
    <w:p w:rsidR="006810A0" w:rsidRDefault="001335FF">
      <w:pPr>
        <w:spacing w:line="360" w:lineRule="auto"/>
        <w:rPr>
          <w:rFonts w:ascii="宋体" w:hAnsi="宋体" w:cs="宋体"/>
          <w:b/>
          <w:bCs/>
        </w:rPr>
      </w:pPr>
      <w:r>
        <w:rPr>
          <w:rFonts w:ascii="宋体" w:hAnsi="宋体" w:cs="宋体" w:hint="eastAsia"/>
          <w:b/>
          <w:bCs/>
        </w:rPr>
        <w:t>（二）人体解剖生理学方面：</w:t>
      </w:r>
    </w:p>
    <w:p w:rsidR="006810A0" w:rsidRDefault="001335FF">
      <w:pPr>
        <w:adjustRightInd w:val="0"/>
        <w:snapToGrid w:val="0"/>
        <w:spacing w:line="400" w:lineRule="exact"/>
        <w:rPr>
          <w:rFonts w:ascii="宋体" w:hAnsi="宋体" w:cs="宋体"/>
          <w:bCs/>
        </w:rPr>
      </w:pPr>
      <w:r>
        <w:rPr>
          <w:rFonts w:ascii="宋体" w:hAnsi="宋体" w:cs="宋体" w:hint="eastAsia"/>
          <w:bCs/>
        </w:rPr>
        <w:t>1</w:t>
      </w:r>
      <w:r>
        <w:rPr>
          <w:rFonts w:ascii="宋体" w:hAnsi="宋体" w:cs="宋体" w:hint="eastAsia"/>
          <w:bCs/>
        </w:rPr>
        <w:t>、绪论</w:t>
      </w:r>
    </w:p>
    <w:p w:rsidR="006810A0" w:rsidRDefault="001335FF">
      <w:pPr>
        <w:spacing w:line="400" w:lineRule="exact"/>
        <w:ind w:firstLineChars="200" w:firstLine="420"/>
        <w:rPr>
          <w:rFonts w:ascii="宋体" w:hAnsi="宋体" w:cs="宋体"/>
        </w:rPr>
      </w:pPr>
      <w:r>
        <w:rPr>
          <w:rFonts w:ascii="宋体" w:hAnsi="宋体" w:cs="宋体" w:hint="eastAsia"/>
        </w:rPr>
        <w:t>了解人体解剖生理学的研究内容，学习人体解剖生理学的重要性，生理学研究的三个水平，人体的三个解剖面。人体生理功能的调节方式，反馈调节的两种不同方式</w:t>
      </w:r>
    </w:p>
    <w:p w:rsidR="006810A0" w:rsidRDefault="001335FF">
      <w:pPr>
        <w:adjustRightInd w:val="0"/>
        <w:snapToGrid w:val="0"/>
        <w:spacing w:line="400" w:lineRule="exact"/>
        <w:rPr>
          <w:rFonts w:ascii="宋体" w:hAnsi="宋体" w:cs="宋体"/>
          <w:bCs/>
        </w:rPr>
      </w:pPr>
      <w:r>
        <w:rPr>
          <w:rFonts w:ascii="宋体" w:hAnsi="宋体" w:cs="宋体" w:hint="eastAsia"/>
          <w:bCs/>
        </w:rPr>
        <w:t>2</w:t>
      </w:r>
      <w:r>
        <w:rPr>
          <w:rFonts w:ascii="宋体" w:hAnsi="宋体" w:cs="宋体" w:hint="eastAsia"/>
          <w:bCs/>
        </w:rPr>
        <w:t>、人体的基本组成</w:t>
      </w:r>
    </w:p>
    <w:p w:rsidR="006810A0" w:rsidRDefault="001335FF">
      <w:pPr>
        <w:spacing w:line="400" w:lineRule="exact"/>
        <w:ind w:firstLineChars="200" w:firstLine="420"/>
        <w:rPr>
          <w:rFonts w:ascii="宋体" w:hAnsi="宋体" w:cs="宋体"/>
        </w:rPr>
      </w:pPr>
      <w:r>
        <w:rPr>
          <w:rFonts w:ascii="宋体" w:hAnsi="宋体" w:cs="宋体" w:hint="eastAsia"/>
        </w:rPr>
        <w:t>掌握细胞由哪三部分组成；细胞膜的化学组成与结构；细胞中主要细胞器有哪些，各自的主要功能；细胞周期的概念，可以分为哪些期；细胞衰老、凋亡、自噬的概念。</w:t>
      </w:r>
    </w:p>
    <w:p w:rsidR="006810A0" w:rsidRDefault="001335FF">
      <w:pPr>
        <w:spacing w:line="400" w:lineRule="exact"/>
        <w:ind w:firstLineChars="200" w:firstLine="420"/>
        <w:rPr>
          <w:rFonts w:ascii="宋体" w:hAnsi="宋体" w:cs="宋体"/>
        </w:rPr>
      </w:pPr>
      <w:r>
        <w:rPr>
          <w:rFonts w:ascii="宋体" w:hAnsi="宋体" w:cs="宋体" w:hint="eastAsia"/>
        </w:rPr>
        <w:t>组织的概念，人体可以分为哪些组织；上皮组织的结构特点，组成，分别位于人体的哪些部位；结缔组织的结构特点，组成，分别位于人体的哪些部位；肌组织的结构特点，组成，分别位于人体的哪些部位；神经组织的结构特点，组成，分别位于人体的哪些部位；骨组织的结构特点，组成。</w:t>
      </w:r>
    </w:p>
    <w:p w:rsidR="006810A0" w:rsidRDefault="001335FF">
      <w:pPr>
        <w:adjustRightInd w:val="0"/>
        <w:snapToGrid w:val="0"/>
        <w:spacing w:line="400" w:lineRule="exact"/>
        <w:rPr>
          <w:rFonts w:ascii="宋体" w:hAnsi="宋体" w:cs="宋体"/>
          <w:bCs/>
        </w:rPr>
      </w:pPr>
      <w:r>
        <w:rPr>
          <w:rFonts w:ascii="宋体" w:hAnsi="宋体" w:cs="宋体" w:hint="eastAsia"/>
          <w:bCs/>
        </w:rPr>
        <w:t>3</w:t>
      </w:r>
      <w:r>
        <w:rPr>
          <w:rFonts w:ascii="宋体" w:hAnsi="宋体" w:cs="宋体" w:hint="eastAsia"/>
          <w:bCs/>
        </w:rPr>
        <w:t>、细胞的基本功能</w:t>
      </w:r>
    </w:p>
    <w:p w:rsidR="006810A0" w:rsidRDefault="001335FF">
      <w:pPr>
        <w:spacing w:line="400" w:lineRule="exact"/>
        <w:ind w:firstLineChars="200" w:firstLine="420"/>
        <w:rPr>
          <w:rFonts w:ascii="宋体" w:hAnsi="宋体" w:cs="宋体"/>
        </w:rPr>
      </w:pPr>
      <w:r>
        <w:rPr>
          <w:rFonts w:ascii="宋体" w:hAnsi="宋体" w:cs="宋体" w:hint="eastAsia"/>
        </w:rPr>
        <w:t>经细胞膜的物质转运可以通过哪三大方式；被动转运的主要特点，类型，</w:t>
      </w:r>
      <w:r>
        <w:rPr>
          <w:rFonts w:ascii="宋体" w:hAnsi="宋体" w:cs="宋体" w:hint="eastAsia"/>
        </w:rPr>
        <w:t>每种类型的转运特点，对应的转运物质；主动转运的主要特点，类型，每种类型的转运特点，对应的转运</w:t>
      </w:r>
      <w:r>
        <w:rPr>
          <w:rFonts w:ascii="宋体" w:hAnsi="宋体" w:cs="宋体" w:hint="eastAsia"/>
        </w:rPr>
        <w:lastRenderedPageBreak/>
        <w:t>物质；膜泡运输的概念，过程及对应的物质；同一种物质在那种情况下采用哪一种运输方式。</w:t>
      </w:r>
    </w:p>
    <w:p w:rsidR="006810A0" w:rsidRDefault="001335FF">
      <w:pPr>
        <w:spacing w:line="400" w:lineRule="exact"/>
        <w:ind w:firstLineChars="200" w:firstLine="420"/>
        <w:rPr>
          <w:rFonts w:ascii="宋体" w:hAnsi="宋体" w:cs="宋体"/>
        </w:rPr>
      </w:pPr>
      <w:r>
        <w:rPr>
          <w:rFonts w:ascii="宋体" w:hAnsi="宋体" w:cs="宋体" w:hint="eastAsia"/>
        </w:rPr>
        <w:t>细胞信号传导的重要性；受体、配体的概念；</w:t>
      </w:r>
      <w:r>
        <w:rPr>
          <w:rFonts w:ascii="宋体" w:hAnsi="宋体" w:cs="宋体" w:hint="eastAsia"/>
        </w:rPr>
        <w:t>G</w:t>
      </w:r>
      <w:r>
        <w:rPr>
          <w:rFonts w:ascii="宋体" w:hAnsi="宋体" w:cs="宋体" w:hint="eastAsia"/>
        </w:rPr>
        <w:t>蛋白偶联受体介导的信号传导的受体，主要效应器酶，第二信使，哪些物质在人体那些组织中通过此种信号传导系统发挥作用；离子通道型受体介导的信号传导的三种类型，哪些物质在人体那些组织中通过此种信号传导系统发挥作用。</w:t>
      </w:r>
    </w:p>
    <w:p w:rsidR="006810A0" w:rsidRDefault="001335FF">
      <w:pPr>
        <w:spacing w:line="400" w:lineRule="exact"/>
        <w:ind w:firstLineChars="200" w:firstLine="420"/>
        <w:rPr>
          <w:rFonts w:ascii="宋体" w:hAnsi="宋体" w:cs="宋体"/>
        </w:rPr>
      </w:pPr>
      <w:r>
        <w:rPr>
          <w:rFonts w:ascii="宋体" w:hAnsi="宋体" w:cs="宋体" w:hint="eastAsia"/>
        </w:rPr>
        <w:t>生物电现象与人体哪些主要组织的功能活动密切相关。静息电位、动作电位、极化、去极化和复极</w:t>
      </w:r>
      <w:r>
        <w:rPr>
          <w:rFonts w:ascii="宋体" w:hAnsi="宋体" w:cs="宋体" w:hint="eastAsia"/>
        </w:rPr>
        <w:t>化的概念；对于一个普通细胞，细胞膜内外</w:t>
      </w:r>
      <w:r>
        <w:rPr>
          <w:rFonts w:ascii="宋体" w:hAnsi="宋体" w:cs="宋体" w:hint="eastAsia"/>
        </w:rPr>
        <w:t>K+</w:t>
      </w:r>
      <w:r>
        <w:rPr>
          <w:rFonts w:ascii="宋体" w:hAnsi="宋体" w:cs="宋体" w:hint="eastAsia"/>
        </w:rPr>
        <w:t>、</w:t>
      </w:r>
      <w:r>
        <w:rPr>
          <w:rFonts w:ascii="宋体" w:hAnsi="宋体" w:cs="宋体" w:hint="eastAsia"/>
        </w:rPr>
        <w:t>Na+</w:t>
      </w:r>
      <w:r>
        <w:rPr>
          <w:rFonts w:ascii="宋体" w:hAnsi="宋体" w:cs="宋体" w:hint="eastAsia"/>
        </w:rPr>
        <w:t>、</w:t>
      </w:r>
      <w:r>
        <w:rPr>
          <w:rFonts w:ascii="宋体" w:hAnsi="宋体" w:cs="宋体" w:hint="eastAsia"/>
        </w:rPr>
        <w:t>Ca2+</w:t>
      </w:r>
      <w:r>
        <w:rPr>
          <w:rFonts w:ascii="宋体" w:hAnsi="宋体" w:cs="宋体" w:hint="eastAsia"/>
        </w:rPr>
        <w:t>等离子的浓度是怎样的；易于形成生物电的细胞中静息电位是如何产生的。</w:t>
      </w:r>
    </w:p>
    <w:p w:rsidR="006810A0" w:rsidRDefault="001335FF">
      <w:pPr>
        <w:spacing w:line="400" w:lineRule="exact"/>
        <w:ind w:firstLineChars="200" w:firstLine="420"/>
        <w:rPr>
          <w:rFonts w:ascii="宋体" w:hAnsi="宋体" w:cs="宋体"/>
        </w:rPr>
      </w:pPr>
      <w:r>
        <w:rPr>
          <w:rFonts w:ascii="宋体" w:hAnsi="宋体" w:cs="宋体" w:hint="eastAsia"/>
        </w:rPr>
        <w:t>以心脏动作电位的产生过程说明动作电位的去极化和复极化各个时期电位的变化，动作电位如何引起心肌收缩与舒张，电位变化与各种离子进出细胞的关系；阈电位的概念，缝隙连接的概念。</w:t>
      </w:r>
    </w:p>
    <w:p w:rsidR="006810A0" w:rsidRDefault="001335FF">
      <w:pPr>
        <w:spacing w:line="400" w:lineRule="exact"/>
        <w:ind w:firstLineChars="200" w:firstLine="420"/>
        <w:rPr>
          <w:rFonts w:ascii="宋体" w:hAnsi="宋体" w:cs="宋体"/>
        </w:rPr>
      </w:pPr>
      <w:r>
        <w:rPr>
          <w:rFonts w:ascii="宋体" w:hAnsi="宋体" w:cs="宋体" w:hint="eastAsia"/>
        </w:rPr>
        <w:t>神经系统的电信号经过神经</w:t>
      </w:r>
      <w:r>
        <w:rPr>
          <w:rFonts w:ascii="宋体" w:hAnsi="宋体" w:cs="宋体" w:hint="eastAsia"/>
        </w:rPr>
        <w:t>-</w:t>
      </w:r>
      <w:r>
        <w:rPr>
          <w:rFonts w:ascii="宋体" w:hAnsi="宋体" w:cs="宋体" w:hint="eastAsia"/>
        </w:rPr>
        <w:t>肌肉接头传递给肌肉细胞的过程；细肌丝与肌钙蛋白的关系，骨骼肌的收缩机制，肌肉的等长收缩和等张收缩的概念。</w:t>
      </w:r>
    </w:p>
    <w:p w:rsidR="006810A0" w:rsidRDefault="001335FF">
      <w:pPr>
        <w:adjustRightInd w:val="0"/>
        <w:snapToGrid w:val="0"/>
        <w:spacing w:line="400" w:lineRule="exact"/>
        <w:rPr>
          <w:rFonts w:ascii="宋体" w:hAnsi="宋体" w:cs="宋体"/>
          <w:bCs/>
        </w:rPr>
      </w:pPr>
      <w:r>
        <w:rPr>
          <w:rFonts w:ascii="宋体" w:hAnsi="宋体" w:cs="宋体" w:hint="eastAsia"/>
          <w:bCs/>
        </w:rPr>
        <w:t>4</w:t>
      </w:r>
      <w:r>
        <w:rPr>
          <w:rFonts w:ascii="宋体" w:hAnsi="宋体" w:cs="宋体" w:hint="eastAsia"/>
          <w:bCs/>
        </w:rPr>
        <w:t>、皮肤及附属器</w:t>
      </w:r>
    </w:p>
    <w:p w:rsidR="006810A0" w:rsidRDefault="001335FF">
      <w:pPr>
        <w:spacing w:line="400" w:lineRule="exact"/>
        <w:ind w:firstLineChars="200" w:firstLine="420"/>
        <w:rPr>
          <w:rFonts w:ascii="宋体" w:hAnsi="宋体" w:cs="宋体"/>
        </w:rPr>
      </w:pPr>
      <w:r>
        <w:rPr>
          <w:rFonts w:ascii="宋体" w:hAnsi="宋体" w:cs="宋体" w:hint="eastAsia"/>
        </w:rPr>
        <w:t>人体表皮由哪五种细胞组成，它们之间的关系；黑色素的存在细胞，白化突变是如何产生的；表皮细胞如何获得营养物质；真皮的组织构成，血管及神经在皮肤中的分布。</w:t>
      </w:r>
    </w:p>
    <w:p w:rsidR="006810A0" w:rsidRDefault="001335FF">
      <w:pPr>
        <w:adjustRightInd w:val="0"/>
        <w:snapToGrid w:val="0"/>
        <w:spacing w:line="400" w:lineRule="exact"/>
        <w:rPr>
          <w:rFonts w:ascii="宋体" w:hAnsi="宋体" w:cs="宋体"/>
          <w:bCs/>
        </w:rPr>
      </w:pPr>
      <w:r>
        <w:rPr>
          <w:rFonts w:ascii="宋体" w:hAnsi="宋体" w:cs="宋体" w:hint="eastAsia"/>
          <w:bCs/>
        </w:rPr>
        <w:t>5</w:t>
      </w:r>
      <w:r>
        <w:rPr>
          <w:rFonts w:ascii="宋体" w:hAnsi="宋体" w:cs="宋体" w:hint="eastAsia"/>
          <w:bCs/>
        </w:rPr>
        <w:t>、运动系统的结构及功能</w:t>
      </w:r>
    </w:p>
    <w:p w:rsidR="006810A0" w:rsidRDefault="001335FF">
      <w:pPr>
        <w:spacing w:line="400" w:lineRule="exact"/>
        <w:ind w:firstLineChars="200" w:firstLine="420"/>
        <w:rPr>
          <w:rFonts w:ascii="宋体" w:hAnsi="宋体" w:cs="宋体"/>
        </w:rPr>
      </w:pPr>
      <w:r>
        <w:rPr>
          <w:rFonts w:ascii="宋体" w:hAnsi="宋体" w:cs="宋体" w:hint="eastAsia"/>
        </w:rPr>
        <w:t>骨的类型，颅骨属于哪一类；成年人椎骨由哪些节构成；肱骨、桡骨和尺骨的部位；股骨、胫骨和腓骨的部位；骨从内到外由哪些构造组成。椎骨与椎骨间如何连接，什么是椎间盘突出症？</w:t>
      </w:r>
    </w:p>
    <w:p w:rsidR="006810A0" w:rsidRDefault="001335FF">
      <w:pPr>
        <w:spacing w:line="400" w:lineRule="exact"/>
        <w:ind w:firstLineChars="200" w:firstLine="420"/>
        <w:rPr>
          <w:rFonts w:ascii="宋体" w:hAnsi="宋体" w:cs="宋体"/>
        </w:rPr>
      </w:pPr>
      <w:r>
        <w:rPr>
          <w:rFonts w:ascii="宋体" w:hAnsi="宋体" w:cs="宋体" w:hint="eastAsia"/>
        </w:rPr>
        <w:t>钙离子与骨骼肌收缩和舒张之间的关系。</w:t>
      </w:r>
    </w:p>
    <w:p w:rsidR="006810A0" w:rsidRDefault="001335FF">
      <w:pPr>
        <w:adjustRightInd w:val="0"/>
        <w:snapToGrid w:val="0"/>
        <w:spacing w:line="400" w:lineRule="exact"/>
        <w:rPr>
          <w:rFonts w:ascii="宋体" w:hAnsi="宋体" w:cs="宋体"/>
          <w:bCs/>
        </w:rPr>
      </w:pPr>
      <w:r>
        <w:rPr>
          <w:rFonts w:ascii="宋体" w:hAnsi="宋体" w:cs="宋体" w:hint="eastAsia"/>
          <w:bCs/>
        </w:rPr>
        <w:t>6</w:t>
      </w:r>
      <w:r>
        <w:rPr>
          <w:rFonts w:ascii="宋体" w:hAnsi="宋体" w:cs="宋体" w:hint="eastAsia"/>
          <w:bCs/>
        </w:rPr>
        <w:t>、血液的组成与功能</w:t>
      </w:r>
    </w:p>
    <w:p w:rsidR="006810A0" w:rsidRDefault="001335FF">
      <w:pPr>
        <w:spacing w:line="400" w:lineRule="exact"/>
        <w:ind w:firstLineChars="200" w:firstLine="420"/>
        <w:rPr>
          <w:rFonts w:ascii="宋体" w:hAnsi="宋体" w:cs="宋体"/>
        </w:rPr>
      </w:pPr>
      <w:r>
        <w:rPr>
          <w:rFonts w:ascii="宋体" w:hAnsi="宋体" w:cs="宋体" w:hint="eastAsia"/>
        </w:rPr>
        <w:t>血液的功能；正常成年男性血液中各种细胞所占比容；血液、血浆和血清之间的区别；一个</w:t>
      </w:r>
      <w:r>
        <w:rPr>
          <w:rFonts w:ascii="宋体" w:hAnsi="宋体" w:cs="宋体" w:hint="eastAsia"/>
        </w:rPr>
        <w:t>60 KG</w:t>
      </w:r>
      <w:r>
        <w:rPr>
          <w:rFonts w:ascii="宋体" w:hAnsi="宋体" w:cs="宋体" w:hint="eastAsia"/>
        </w:rPr>
        <w:t>成人的血量，失血</w:t>
      </w:r>
      <w:r>
        <w:rPr>
          <w:rFonts w:ascii="宋体" w:hAnsi="宋体" w:cs="宋体" w:hint="eastAsia"/>
        </w:rPr>
        <w:t>量与生理反应之间的关系；红细胞的生理功能；白细胞都有哪些类型，主要功能，行使功能主要方式，生理特性；血小板的生理功能；红细胞生成的影响因素。血浆蛋白的种类及主要功能。</w:t>
      </w:r>
    </w:p>
    <w:p w:rsidR="006810A0" w:rsidRDefault="001335FF">
      <w:pPr>
        <w:spacing w:line="400" w:lineRule="exact"/>
        <w:ind w:firstLineChars="200" w:firstLine="420"/>
        <w:rPr>
          <w:rFonts w:ascii="宋体" w:hAnsi="宋体" w:cs="宋体"/>
        </w:rPr>
      </w:pPr>
      <w:r>
        <w:rPr>
          <w:rFonts w:ascii="宋体" w:hAnsi="宋体" w:cs="宋体" w:hint="eastAsia"/>
        </w:rPr>
        <w:t>生理止血包括的过程；血液凝固（血栓形成）的过程；人体内有哪些抗凝血物质；血栓中纤维蛋白溶解包括哪些过程；</w:t>
      </w:r>
      <w:r>
        <w:rPr>
          <w:rFonts w:ascii="宋体" w:hAnsi="宋体" w:cs="宋体" w:hint="eastAsia"/>
        </w:rPr>
        <w:t>ABO</w:t>
      </w:r>
      <w:r>
        <w:rPr>
          <w:rFonts w:ascii="宋体" w:hAnsi="宋体" w:cs="宋体" w:hint="eastAsia"/>
        </w:rPr>
        <w:t>血型是如何产生的</w:t>
      </w:r>
      <w:r>
        <w:rPr>
          <w:rFonts w:ascii="宋体" w:hAnsi="宋体" w:cs="宋体" w:hint="eastAsia"/>
        </w:rPr>
        <w:t>,</w:t>
      </w:r>
      <w:r>
        <w:rPr>
          <w:rFonts w:ascii="宋体" w:hAnsi="宋体" w:cs="宋体" w:hint="eastAsia"/>
        </w:rPr>
        <w:t>输血原则。</w:t>
      </w:r>
    </w:p>
    <w:p w:rsidR="006810A0" w:rsidRDefault="001335FF">
      <w:pPr>
        <w:adjustRightInd w:val="0"/>
        <w:snapToGrid w:val="0"/>
        <w:spacing w:line="400" w:lineRule="exact"/>
        <w:rPr>
          <w:rFonts w:ascii="宋体" w:hAnsi="宋体" w:cs="宋体"/>
          <w:bCs/>
        </w:rPr>
      </w:pPr>
      <w:r>
        <w:rPr>
          <w:rFonts w:ascii="宋体" w:hAnsi="宋体" w:cs="宋体" w:hint="eastAsia"/>
          <w:bCs/>
        </w:rPr>
        <w:t>7</w:t>
      </w:r>
      <w:r>
        <w:rPr>
          <w:rFonts w:ascii="宋体" w:hAnsi="宋体" w:cs="宋体" w:hint="eastAsia"/>
          <w:bCs/>
        </w:rPr>
        <w:t>、循环系统的结构及功能</w:t>
      </w:r>
    </w:p>
    <w:p w:rsidR="006810A0" w:rsidRDefault="001335FF">
      <w:pPr>
        <w:spacing w:line="400" w:lineRule="exact"/>
        <w:ind w:firstLineChars="200" w:firstLine="420"/>
        <w:rPr>
          <w:rFonts w:ascii="宋体" w:hAnsi="宋体" w:cs="宋体"/>
        </w:rPr>
      </w:pPr>
      <w:r>
        <w:rPr>
          <w:rFonts w:ascii="宋体" w:hAnsi="宋体" w:cs="宋体" w:hint="eastAsia"/>
        </w:rPr>
        <w:t>人体心脏有哪四个腔，人体血液的体循环和肺循环分别是怎么循环的；心肌分为哪两大类细胞，分别包括那些细胞；心脏中存在哪些瓣膜，为什么能够防止血液倒流；如何判断进出心脏的大血管为哪种血</w:t>
      </w:r>
      <w:r>
        <w:rPr>
          <w:rFonts w:ascii="宋体" w:hAnsi="宋体" w:cs="宋体" w:hint="eastAsia"/>
        </w:rPr>
        <w:t>管；心肌梗塞和心脏上血管间关系；静息电位和动作电位的概念；心肌的动作电位分为哪几个时期，这些时期和离子间的关系；人体淋巴系统的组成；动脉血压和静脉血压的概念；影响动脉血压的因素；微循环的血流通路有哪些；心血管活动的几种</w:t>
      </w:r>
      <w:r>
        <w:rPr>
          <w:rFonts w:ascii="宋体" w:hAnsi="宋体" w:cs="宋体" w:hint="eastAsia"/>
        </w:rPr>
        <w:lastRenderedPageBreak/>
        <w:t>不同体液调节。</w:t>
      </w:r>
    </w:p>
    <w:p w:rsidR="006810A0" w:rsidRDefault="001335FF">
      <w:pPr>
        <w:adjustRightInd w:val="0"/>
        <w:snapToGrid w:val="0"/>
        <w:spacing w:line="400" w:lineRule="exact"/>
        <w:rPr>
          <w:rFonts w:ascii="宋体" w:hAnsi="宋体" w:cs="宋体"/>
          <w:bCs/>
        </w:rPr>
      </w:pPr>
      <w:r>
        <w:rPr>
          <w:rFonts w:ascii="宋体" w:hAnsi="宋体" w:cs="宋体" w:hint="eastAsia"/>
          <w:bCs/>
        </w:rPr>
        <w:t>8</w:t>
      </w:r>
      <w:r>
        <w:rPr>
          <w:rFonts w:ascii="宋体" w:hAnsi="宋体" w:cs="宋体" w:hint="eastAsia"/>
          <w:bCs/>
        </w:rPr>
        <w:t>、呼吸系统的结构和功能</w:t>
      </w:r>
    </w:p>
    <w:p w:rsidR="006810A0" w:rsidRDefault="001335FF">
      <w:pPr>
        <w:spacing w:line="400" w:lineRule="exact"/>
        <w:ind w:firstLineChars="200" w:firstLine="420"/>
        <w:rPr>
          <w:rFonts w:ascii="宋体" w:hAnsi="宋体" w:cs="宋体"/>
        </w:rPr>
      </w:pPr>
      <w:r>
        <w:rPr>
          <w:rFonts w:ascii="宋体" w:hAnsi="宋体" w:cs="宋体" w:hint="eastAsia"/>
        </w:rPr>
        <w:t>呼吸的全过程包括哪三个部分；呼吸系统的组成；肺内导管部结构；肺容量包括哪些指标及之间的关系；氧气在血液中的运输方式；二氧化碳在血液中的运输方式；呼吸的控制中枢所在部位；外周和中枢化学感受器，</w:t>
      </w:r>
      <w:r>
        <w:rPr>
          <w:rFonts w:ascii="宋体" w:hAnsi="宋体" w:cs="宋体" w:hint="eastAsia"/>
        </w:rPr>
        <w:t>CO</w:t>
      </w:r>
      <w:r>
        <w:rPr>
          <w:rFonts w:ascii="宋体" w:hAnsi="宋体" w:cs="宋体" w:hint="eastAsia"/>
          <w:vertAlign w:val="subscript"/>
        </w:rPr>
        <w:t>2</w:t>
      </w:r>
      <w:r>
        <w:rPr>
          <w:rFonts w:ascii="宋体" w:hAnsi="宋体" w:cs="宋体" w:hint="eastAsia"/>
        </w:rPr>
        <w:t>、</w:t>
      </w:r>
      <w:r>
        <w:rPr>
          <w:rFonts w:ascii="宋体" w:hAnsi="宋体" w:cs="宋体" w:hint="eastAsia"/>
        </w:rPr>
        <w:t>H</w:t>
      </w:r>
      <w:r>
        <w:rPr>
          <w:rFonts w:ascii="宋体" w:hAnsi="宋体" w:cs="宋体" w:hint="eastAsia"/>
          <w:vertAlign w:val="superscript"/>
        </w:rPr>
        <w:t>+</w:t>
      </w:r>
      <w:r>
        <w:rPr>
          <w:rFonts w:ascii="宋体" w:hAnsi="宋体" w:cs="宋体" w:hint="eastAsia"/>
        </w:rPr>
        <w:t>和</w:t>
      </w:r>
      <w:r>
        <w:rPr>
          <w:rFonts w:ascii="宋体" w:hAnsi="宋体" w:cs="宋体" w:hint="eastAsia"/>
        </w:rPr>
        <w:t>O</w:t>
      </w:r>
      <w:r>
        <w:rPr>
          <w:rFonts w:ascii="宋体" w:hAnsi="宋体" w:cs="宋体" w:hint="eastAsia"/>
          <w:vertAlign w:val="subscript"/>
        </w:rPr>
        <w:t>2</w:t>
      </w:r>
      <w:r>
        <w:rPr>
          <w:rFonts w:ascii="宋体" w:hAnsi="宋体" w:cs="宋体" w:hint="eastAsia"/>
        </w:rPr>
        <w:t>对呼吸的调节作用及机制。</w:t>
      </w:r>
    </w:p>
    <w:p w:rsidR="006810A0" w:rsidRDefault="001335FF">
      <w:pPr>
        <w:adjustRightInd w:val="0"/>
        <w:snapToGrid w:val="0"/>
        <w:spacing w:line="400" w:lineRule="exact"/>
        <w:rPr>
          <w:rFonts w:ascii="宋体" w:hAnsi="宋体" w:cs="宋体"/>
          <w:bCs/>
        </w:rPr>
      </w:pPr>
      <w:r>
        <w:rPr>
          <w:rFonts w:ascii="宋体" w:hAnsi="宋体" w:cs="宋体" w:hint="eastAsia"/>
          <w:bCs/>
        </w:rPr>
        <w:t>9</w:t>
      </w:r>
      <w:r>
        <w:rPr>
          <w:rFonts w:ascii="宋体" w:hAnsi="宋体" w:cs="宋体" w:hint="eastAsia"/>
          <w:bCs/>
        </w:rPr>
        <w:t>、消化系统的结构</w:t>
      </w:r>
      <w:r>
        <w:rPr>
          <w:rFonts w:ascii="宋体" w:hAnsi="宋体" w:cs="宋体" w:hint="eastAsia"/>
          <w:bCs/>
        </w:rPr>
        <w:t>和功能</w:t>
      </w:r>
    </w:p>
    <w:p w:rsidR="006810A0" w:rsidRDefault="001335FF">
      <w:pPr>
        <w:spacing w:line="400" w:lineRule="exact"/>
        <w:ind w:firstLineChars="200" w:firstLine="420"/>
        <w:rPr>
          <w:rFonts w:ascii="宋体" w:hAnsi="宋体" w:cs="宋体"/>
        </w:rPr>
      </w:pPr>
      <w:r>
        <w:rPr>
          <w:rFonts w:ascii="宋体" w:hAnsi="宋体" w:cs="宋体" w:hint="eastAsia"/>
        </w:rPr>
        <w:t>消化系统的组成；胃的组成；小肠的组成；大肠的组成；消化道的组织学构造；肝的血管组成；胆囊的输胆管道组成；胰管的组成；消化道平滑肌的生理特性；消化系统的自主神经调节系统；消化系统经中枢神经的反射活动；唾液的生理功能；各种胃液的生理功能；胃液的分泌调节方式；消化期抑制胃液的因素；胰液的成分及生理功能；回盲扩约肌的功能；大肠的主要功能。</w:t>
      </w:r>
    </w:p>
    <w:p w:rsidR="006810A0" w:rsidRDefault="001335FF">
      <w:pPr>
        <w:spacing w:line="400" w:lineRule="exact"/>
        <w:ind w:firstLineChars="200" w:firstLine="420"/>
        <w:rPr>
          <w:rFonts w:ascii="宋体" w:hAnsi="宋体" w:cs="宋体"/>
        </w:rPr>
      </w:pPr>
      <w:r>
        <w:rPr>
          <w:rFonts w:ascii="宋体" w:hAnsi="宋体" w:cs="宋体" w:hint="eastAsia"/>
        </w:rPr>
        <w:t>吸收的部位，小肠为何成为吸收的主要部位；小肠如何实现糖、蛋白质和长链脂肪酸的吸收和入血过程；钙、铁的吸收部位及吸收方式；药物的吸收部位及运输途径，为什么易于被肝脏代谢转化</w:t>
      </w:r>
      <w:r>
        <w:rPr>
          <w:rFonts w:ascii="宋体" w:hAnsi="宋体" w:cs="宋体" w:hint="eastAsia"/>
        </w:rPr>
        <w:t>药物，口服效果差。</w:t>
      </w:r>
    </w:p>
    <w:p w:rsidR="006810A0" w:rsidRDefault="001335FF">
      <w:pPr>
        <w:adjustRightInd w:val="0"/>
        <w:snapToGrid w:val="0"/>
        <w:spacing w:line="400" w:lineRule="exact"/>
        <w:rPr>
          <w:rFonts w:ascii="宋体" w:hAnsi="宋体" w:cs="宋体"/>
          <w:bCs/>
        </w:rPr>
      </w:pPr>
      <w:r>
        <w:rPr>
          <w:rFonts w:ascii="宋体" w:hAnsi="宋体" w:cs="宋体" w:hint="eastAsia"/>
          <w:bCs/>
        </w:rPr>
        <w:t>10</w:t>
      </w:r>
      <w:r>
        <w:rPr>
          <w:rFonts w:ascii="宋体" w:hAnsi="宋体" w:cs="宋体" w:hint="eastAsia"/>
          <w:bCs/>
        </w:rPr>
        <w:t>、能量代谢与体温</w:t>
      </w:r>
    </w:p>
    <w:p w:rsidR="006810A0" w:rsidRDefault="001335FF">
      <w:pPr>
        <w:spacing w:line="400" w:lineRule="exact"/>
        <w:ind w:firstLineChars="200" w:firstLine="420"/>
        <w:rPr>
          <w:rFonts w:ascii="宋体" w:hAnsi="宋体" w:cs="宋体"/>
        </w:rPr>
      </w:pPr>
      <w:r>
        <w:rPr>
          <w:rFonts w:ascii="宋体" w:hAnsi="宋体" w:cs="宋体" w:hint="eastAsia"/>
        </w:rPr>
        <w:t>机体能量的主要存储及运输形式；机体的主要产热器官；机体的主要散热器官；机体散热的方式。</w:t>
      </w:r>
    </w:p>
    <w:p w:rsidR="006810A0" w:rsidRDefault="001335FF">
      <w:pPr>
        <w:adjustRightInd w:val="0"/>
        <w:snapToGrid w:val="0"/>
        <w:spacing w:line="400" w:lineRule="exact"/>
        <w:rPr>
          <w:rFonts w:ascii="宋体" w:hAnsi="宋体" w:cs="宋体"/>
          <w:bCs/>
        </w:rPr>
      </w:pPr>
      <w:r>
        <w:rPr>
          <w:rFonts w:ascii="宋体" w:hAnsi="宋体" w:cs="宋体" w:hint="eastAsia"/>
          <w:bCs/>
        </w:rPr>
        <w:t>11</w:t>
      </w:r>
      <w:r>
        <w:rPr>
          <w:rFonts w:ascii="宋体" w:hAnsi="宋体" w:cs="宋体" w:hint="eastAsia"/>
          <w:bCs/>
        </w:rPr>
        <w:t>、泌尿系统的结构与功能</w:t>
      </w:r>
    </w:p>
    <w:p w:rsidR="006810A0" w:rsidRDefault="001335FF">
      <w:pPr>
        <w:spacing w:line="400" w:lineRule="exact"/>
        <w:ind w:firstLineChars="200" w:firstLine="420"/>
        <w:rPr>
          <w:rFonts w:ascii="宋体" w:hAnsi="宋体" w:cs="宋体"/>
        </w:rPr>
      </w:pPr>
      <w:r>
        <w:rPr>
          <w:rFonts w:ascii="宋体" w:hAnsi="宋体" w:cs="宋体" w:hint="eastAsia"/>
        </w:rPr>
        <w:t>泌尿系统的主要功能；泌尿系统的组成；肾的组织学构造；肾的血液循环流程；滤过膜的结构特性及与物质滤过的关系；</w:t>
      </w:r>
      <w:r>
        <w:rPr>
          <w:rFonts w:ascii="宋体" w:hAnsi="宋体" w:cs="宋体" w:hint="eastAsia"/>
        </w:rPr>
        <w:t>Ca</w:t>
      </w:r>
      <w:r>
        <w:rPr>
          <w:rFonts w:ascii="宋体" w:hAnsi="宋体" w:cs="宋体" w:hint="eastAsia"/>
          <w:vertAlign w:val="superscript"/>
        </w:rPr>
        <w:t>+</w:t>
      </w:r>
      <w:r>
        <w:rPr>
          <w:rFonts w:ascii="宋体" w:hAnsi="宋体" w:cs="宋体" w:hint="eastAsia"/>
        </w:rPr>
        <w:t>的重吸收部位及转运方式；</w:t>
      </w:r>
      <w:r>
        <w:rPr>
          <w:rFonts w:ascii="宋体" w:hAnsi="宋体" w:cs="宋体" w:hint="eastAsia"/>
        </w:rPr>
        <w:t>K</w:t>
      </w:r>
      <w:r>
        <w:rPr>
          <w:rFonts w:ascii="宋体" w:hAnsi="宋体" w:cs="宋体" w:hint="eastAsia"/>
          <w:vertAlign w:val="superscript"/>
        </w:rPr>
        <w:t>+</w:t>
      </w:r>
      <w:r>
        <w:rPr>
          <w:rFonts w:ascii="宋体" w:hAnsi="宋体" w:cs="宋体" w:hint="eastAsia"/>
        </w:rPr>
        <w:t>的重吸收部位及转运方式；尿素的分泌部位；葡萄糖的吸收部位及转运方式；尿生成的体液调节方式，喝水多少如何影响到尿量的。</w:t>
      </w:r>
    </w:p>
    <w:p w:rsidR="006810A0" w:rsidRDefault="001335FF">
      <w:pPr>
        <w:adjustRightInd w:val="0"/>
        <w:snapToGrid w:val="0"/>
        <w:spacing w:line="400" w:lineRule="exact"/>
        <w:rPr>
          <w:rFonts w:ascii="宋体" w:hAnsi="宋体" w:cs="宋体"/>
          <w:bCs/>
        </w:rPr>
      </w:pPr>
      <w:r>
        <w:rPr>
          <w:rFonts w:ascii="宋体" w:hAnsi="宋体" w:cs="宋体" w:hint="eastAsia"/>
          <w:bCs/>
        </w:rPr>
        <w:t>12</w:t>
      </w:r>
      <w:r>
        <w:rPr>
          <w:rFonts w:ascii="宋体" w:hAnsi="宋体" w:cs="宋体" w:hint="eastAsia"/>
          <w:bCs/>
        </w:rPr>
        <w:t>、感觉器官的结构与功能</w:t>
      </w:r>
    </w:p>
    <w:p w:rsidR="006810A0" w:rsidRDefault="001335FF">
      <w:pPr>
        <w:spacing w:line="400" w:lineRule="exact"/>
        <w:ind w:firstLineChars="200" w:firstLine="420"/>
        <w:rPr>
          <w:rFonts w:ascii="宋体" w:hAnsi="宋体" w:cs="宋体"/>
        </w:rPr>
      </w:pPr>
      <w:r>
        <w:rPr>
          <w:rFonts w:ascii="宋体" w:hAnsi="宋体" w:cs="宋体" w:hint="eastAsia"/>
        </w:rPr>
        <w:t>眼的结构；视杆神经的感光换能作用；视椎神经的感光换能作用及颜色视觉；耳蜗的感音换能机制。</w:t>
      </w:r>
    </w:p>
    <w:p w:rsidR="006810A0" w:rsidRDefault="001335FF">
      <w:pPr>
        <w:adjustRightInd w:val="0"/>
        <w:snapToGrid w:val="0"/>
        <w:spacing w:line="400" w:lineRule="exact"/>
        <w:rPr>
          <w:rFonts w:ascii="宋体" w:hAnsi="宋体" w:cs="宋体"/>
          <w:bCs/>
        </w:rPr>
      </w:pPr>
      <w:r>
        <w:rPr>
          <w:rFonts w:ascii="宋体" w:hAnsi="宋体" w:cs="宋体" w:hint="eastAsia"/>
          <w:bCs/>
        </w:rPr>
        <w:t>13</w:t>
      </w:r>
      <w:r>
        <w:rPr>
          <w:rFonts w:ascii="宋体" w:hAnsi="宋体" w:cs="宋体" w:hint="eastAsia"/>
          <w:bCs/>
        </w:rPr>
        <w:t>、神经系统的结构和功能</w:t>
      </w:r>
    </w:p>
    <w:p w:rsidR="006810A0" w:rsidRDefault="001335FF">
      <w:pPr>
        <w:spacing w:line="400" w:lineRule="exact"/>
        <w:ind w:firstLineChars="200" w:firstLine="420"/>
        <w:rPr>
          <w:rFonts w:ascii="宋体" w:hAnsi="宋体" w:cs="宋体"/>
        </w:rPr>
      </w:pPr>
      <w:r>
        <w:rPr>
          <w:rFonts w:ascii="宋体" w:hAnsi="宋体" w:cs="宋体" w:hint="eastAsia"/>
        </w:rPr>
        <w:t>灰质和白质的概念；脑的组成部分；端脑的组成部分；血脑屏障及与脑部制药的关系；神经胶质细胞的类型；神经递质、神经递质受体的概念；人体内主要神经递质及受体的类型；神经信号的传递路径；自主神经系统的组成及区别；联合型学习的方式，有哪些及区别；记忆的类型；大脑皮质的一侧优势现象。</w:t>
      </w:r>
    </w:p>
    <w:p w:rsidR="006810A0" w:rsidRDefault="001335FF">
      <w:pPr>
        <w:adjustRightInd w:val="0"/>
        <w:snapToGrid w:val="0"/>
        <w:spacing w:line="400" w:lineRule="exact"/>
        <w:rPr>
          <w:rFonts w:ascii="宋体" w:hAnsi="宋体" w:cs="宋体"/>
          <w:bCs/>
        </w:rPr>
      </w:pPr>
      <w:r>
        <w:rPr>
          <w:rFonts w:ascii="宋体" w:hAnsi="宋体" w:cs="宋体" w:hint="eastAsia"/>
          <w:bCs/>
        </w:rPr>
        <w:t>14</w:t>
      </w:r>
      <w:r>
        <w:rPr>
          <w:rFonts w:ascii="宋体" w:hAnsi="宋体" w:cs="宋体" w:hint="eastAsia"/>
          <w:bCs/>
        </w:rPr>
        <w:t>、内分泌系统的结构及功能</w:t>
      </w:r>
    </w:p>
    <w:p w:rsidR="006810A0" w:rsidRDefault="001335FF">
      <w:pPr>
        <w:spacing w:line="400" w:lineRule="exact"/>
        <w:ind w:firstLineChars="200" w:firstLine="420"/>
        <w:rPr>
          <w:rFonts w:ascii="宋体" w:hAnsi="宋体" w:cs="宋体"/>
        </w:rPr>
      </w:pPr>
      <w:r>
        <w:rPr>
          <w:rFonts w:ascii="宋体" w:hAnsi="宋体" w:cs="宋体" w:hint="eastAsia"/>
        </w:rPr>
        <w:t>人体内有哪些主要内分泌腺；激素的概念；主要内分泌腺所分泌的主要激素；激素的共同特点；含氮激</w:t>
      </w:r>
      <w:r>
        <w:rPr>
          <w:rFonts w:ascii="宋体" w:hAnsi="宋体" w:cs="宋体" w:hint="eastAsia"/>
        </w:rPr>
        <w:t>素的作用机制；下丘脑分泌激素在激素分泌中的中心地位；甲状腺素的生物学功能；胰岛素的生物学作用；胰高血糖素的生物学作用；肾上腺皮质和髓质所分泌的激素</w:t>
      </w:r>
      <w:r>
        <w:rPr>
          <w:rFonts w:ascii="宋体" w:hAnsi="宋体" w:cs="宋体" w:hint="eastAsia"/>
        </w:rPr>
        <w:lastRenderedPageBreak/>
        <w:t>类型；褪黑素的作用；胸腺素的生物学作用。哪些激素能影响到人体身高，影响有何不同。</w:t>
      </w:r>
    </w:p>
    <w:p w:rsidR="006810A0" w:rsidRDefault="001335FF">
      <w:pPr>
        <w:adjustRightInd w:val="0"/>
        <w:snapToGrid w:val="0"/>
        <w:spacing w:line="400" w:lineRule="exact"/>
        <w:rPr>
          <w:rFonts w:ascii="宋体" w:hAnsi="宋体" w:cs="宋体"/>
          <w:bCs/>
        </w:rPr>
      </w:pPr>
      <w:r>
        <w:rPr>
          <w:rFonts w:ascii="宋体" w:hAnsi="宋体" w:cs="宋体" w:hint="eastAsia"/>
          <w:bCs/>
        </w:rPr>
        <w:t>15</w:t>
      </w:r>
      <w:r>
        <w:rPr>
          <w:rFonts w:ascii="宋体" w:hAnsi="宋体" w:cs="宋体" w:hint="eastAsia"/>
          <w:bCs/>
        </w:rPr>
        <w:t>、生殖系统的结构与功能</w:t>
      </w:r>
    </w:p>
    <w:p w:rsidR="006810A0" w:rsidRDefault="001335FF">
      <w:pPr>
        <w:spacing w:line="400" w:lineRule="exact"/>
        <w:ind w:firstLineChars="200" w:firstLine="420"/>
        <w:rPr>
          <w:rFonts w:ascii="宋体" w:hAnsi="宋体" w:cs="宋体"/>
        </w:rPr>
      </w:pPr>
      <w:r>
        <w:rPr>
          <w:rFonts w:ascii="宋体" w:hAnsi="宋体" w:cs="宋体" w:hint="eastAsia"/>
        </w:rPr>
        <w:t>睾丸的功能；雄激素的功能；卵巢的功能；雌激素的生理功能；妊娠分为哪几个阶段。</w:t>
      </w:r>
    </w:p>
    <w:p w:rsidR="006810A0" w:rsidRDefault="006810A0">
      <w:pPr>
        <w:spacing w:line="400" w:lineRule="exact"/>
        <w:ind w:firstLineChars="200" w:firstLine="420"/>
        <w:rPr>
          <w:rFonts w:ascii="宋体" w:hAnsi="宋体" w:cs="宋体"/>
        </w:rPr>
      </w:pPr>
    </w:p>
    <w:p w:rsidR="006810A0" w:rsidRDefault="006810A0">
      <w:pPr>
        <w:rPr>
          <w:rFonts w:ascii="宋体" w:eastAsia="宋体" w:hAnsi="宋体"/>
          <w:sz w:val="28"/>
          <w:szCs w:val="28"/>
        </w:rPr>
      </w:pPr>
    </w:p>
    <w:p w:rsidR="006810A0" w:rsidRDefault="006810A0">
      <w:pPr>
        <w:rPr>
          <w:rFonts w:ascii="宋体" w:eastAsia="宋体" w:hAnsi="宋体"/>
          <w:sz w:val="28"/>
          <w:szCs w:val="28"/>
        </w:rPr>
      </w:pPr>
    </w:p>
    <w:sectPr w:rsidR="006810A0" w:rsidSect="006810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5FF" w:rsidRDefault="001335FF" w:rsidP="003A4CCD">
      <w:r>
        <w:separator/>
      </w:r>
    </w:p>
  </w:endnote>
  <w:endnote w:type="continuationSeparator" w:id="1">
    <w:p w:rsidR="001335FF" w:rsidRDefault="001335FF" w:rsidP="003A4C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5FF" w:rsidRDefault="001335FF" w:rsidP="003A4CCD">
      <w:r>
        <w:separator/>
      </w:r>
    </w:p>
  </w:footnote>
  <w:footnote w:type="continuationSeparator" w:id="1">
    <w:p w:rsidR="001335FF" w:rsidRDefault="001335FF" w:rsidP="003A4C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C0084"/>
    <w:multiLevelType w:val="multilevel"/>
    <w:tmpl w:val="21EC0084"/>
    <w:lvl w:ilvl="0">
      <w:start w:val="2"/>
      <w:numFmt w:val="decimalEnclosedCircle"/>
      <w:lvlText w:val="%1"/>
      <w:lvlJc w:val="left"/>
      <w:pPr>
        <w:tabs>
          <w:tab w:val="left" w:pos="840"/>
        </w:tabs>
        <w:ind w:left="840" w:hanging="36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3446A"/>
    <w:rsid w:val="001335FF"/>
    <w:rsid w:val="00232963"/>
    <w:rsid w:val="002E0B63"/>
    <w:rsid w:val="002E6F80"/>
    <w:rsid w:val="0030273B"/>
    <w:rsid w:val="0030510F"/>
    <w:rsid w:val="00381A2F"/>
    <w:rsid w:val="003A4CCD"/>
    <w:rsid w:val="003B48D1"/>
    <w:rsid w:val="003E3CEE"/>
    <w:rsid w:val="004563EC"/>
    <w:rsid w:val="00467259"/>
    <w:rsid w:val="0051127E"/>
    <w:rsid w:val="006810A0"/>
    <w:rsid w:val="0071100E"/>
    <w:rsid w:val="00871A99"/>
    <w:rsid w:val="00911ECF"/>
    <w:rsid w:val="009347AE"/>
    <w:rsid w:val="009C15E4"/>
    <w:rsid w:val="009D2348"/>
    <w:rsid w:val="00DA0110"/>
    <w:rsid w:val="00DC1E2E"/>
    <w:rsid w:val="00E60F31"/>
    <w:rsid w:val="00ED7B44"/>
    <w:rsid w:val="00F0519D"/>
    <w:rsid w:val="00F063D6"/>
    <w:rsid w:val="00F73C0F"/>
    <w:rsid w:val="4D873928"/>
    <w:rsid w:val="56810B91"/>
    <w:rsid w:val="71660AC2"/>
    <w:rsid w:val="74B130AA"/>
    <w:rsid w:val="770C6B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0A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810A0"/>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810A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6810A0"/>
    <w:rPr>
      <w:sz w:val="18"/>
      <w:szCs w:val="18"/>
    </w:rPr>
  </w:style>
  <w:style w:type="character" w:customStyle="1" w:styleId="Char">
    <w:name w:val="页脚 Char"/>
    <w:basedOn w:val="a0"/>
    <w:link w:val="a3"/>
    <w:uiPriority w:val="99"/>
    <w:semiHidden/>
    <w:qFormat/>
    <w:rsid w:val="006810A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1055</Words>
  <Characters>6015</Characters>
  <Application>Microsoft Office Word</Application>
  <DocSecurity>0</DocSecurity>
  <Lines>50</Lines>
  <Paragraphs>14</Paragraphs>
  <ScaleCrop>false</ScaleCrop>
  <Company>Microsoft</Company>
  <LinksUpToDate>false</LinksUpToDate>
  <CharactersWithSpaces>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14</cp:revision>
  <dcterms:created xsi:type="dcterms:W3CDTF">2019-07-10T08:21:00Z</dcterms:created>
  <dcterms:modified xsi:type="dcterms:W3CDTF">2019-09-11T06:47:00Z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